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E056" w14:textId="3BD24203" w:rsidR="00F06CD1" w:rsidRDefault="00F06CD1" w:rsidP="00814D23">
      <w:pPr>
        <w:jc w:val="center"/>
        <w:rPr>
          <w:b/>
          <w:sz w:val="22"/>
          <w:szCs w:val="22"/>
        </w:rPr>
      </w:pPr>
      <w:r w:rsidRPr="00CF2F69">
        <w:rPr>
          <w:b/>
          <w:sz w:val="22"/>
          <w:szCs w:val="22"/>
        </w:rPr>
        <w:t xml:space="preserve">Договор № </w:t>
      </w:r>
      <w:r w:rsidR="002249C2">
        <w:rPr>
          <w:b/>
          <w:sz w:val="22"/>
          <w:szCs w:val="22"/>
        </w:rPr>
        <w:t>_____________</w:t>
      </w:r>
    </w:p>
    <w:p w14:paraId="163FDB08" w14:textId="77777777" w:rsidR="00DF6248" w:rsidRPr="00F371EF" w:rsidRDefault="00DF6248" w:rsidP="00DF6248">
      <w:pPr>
        <w:pStyle w:val="ConsPlusNonformat"/>
        <w:widowControl/>
        <w:spacing w:before="120"/>
        <w:ind w:firstLine="284"/>
        <w:jc w:val="center"/>
        <w:rPr>
          <w:rFonts w:ascii="Times New Roman" w:hAnsi="Times New Roman" w:cs="Times New Roman"/>
          <w:b/>
          <w:sz w:val="22"/>
          <w:szCs w:val="22"/>
        </w:rPr>
      </w:pPr>
      <w:r w:rsidRPr="00F371EF">
        <w:rPr>
          <w:rFonts w:ascii="Times New Roman" w:hAnsi="Times New Roman" w:cs="Times New Roman"/>
          <w:b/>
          <w:sz w:val="22"/>
          <w:szCs w:val="22"/>
        </w:rPr>
        <w:t xml:space="preserve">на оказание услуг по организации перевозок пассажиров и багажа </w:t>
      </w:r>
      <w:r w:rsidRPr="00F371EF">
        <w:rPr>
          <w:rFonts w:ascii="Times New Roman" w:hAnsi="Times New Roman" w:cs="Times New Roman"/>
          <w:b/>
          <w:sz w:val="22"/>
          <w:szCs w:val="22"/>
        </w:rPr>
        <w:br/>
        <w:t>легковым такси, а также иных услуг для нужд ___________________</w:t>
      </w:r>
    </w:p>
    <w:p w14:paraId="0C3B51DF" w14:textId="77777777" w:rsidR="00DF6248" w:rsidRPr="00CF2F69" w:rsidRDefault="00DF6248" w:rsidP="00814D23">
      <w:pPr>
        <w:jc w:val="center"/>
        <w:rPr>
          <w:b/>
          <w:sz w:val="22"/>
          <w:szCs w:val="22"/>
        </w:rPr>
      </w:pPr>
    </w:p>
    <w:p w14:paraId="49E041CC" w14:textId="77777777" w:rsidR="00F06CD1" w:rsidRPr="00CF2F69" w:rsidRDefault="00F06CD1" w:rsidP="0002092A">
      <w:pPr>
        <w:jc w:val="both"/>
        <w:rPr>
          <w:sz w:val="22"/>
          <w:szCs w:val="22"/>
        </w:rPr>
      </w:pPr>
    </w:p>
    <w:p w14:paraId="3B4900EF" w14:textId="54EC5D94" w:rsidR="00F06CD1" w:rsidRPr="00CF2F69" w:rsidRDefault="00F06CD1" w:rsidP="0002092A">
      <w:pPr>
        <w:tabs>
          <w:tab w:val="left" w:pos="6237"/>
        </w:tabs>
        <w:jc w:val="both"/>
        <w:rPr>
          <w:sz w:val="22"/>
          <w:szCs w:val="22"/>
        </w:rPr>
      </w:pPr>
      <w:r w:rsidRPr="00CF2F69">
        <w:rPr>
          <w:sz w:val="22"/>
          <w:szCs w:val="22"/>
        </w:rPr>
        <w:t xml:space="preserve">г. </w:t>
      </w:r>
      <w:r w:rsidR="00A679DB" w:rsidRPr="00CF2F69">
        <w:rPr>
          <w:sz w:val="22"/>
          <w:szCs w:val="22"/>
        </w:rPr>
        <w:t>Москва</w:t>
      </w:r>
      <w:r w:rsidR="00A679DB" w:rsidRPr="00CF2F69">
        <w:rPr>
          <w:sz w:val="22"/>
          <w:szCs w:val="22"/>
        </w:rPr>
        <w:tab/>
      </w:r>
      <w:r w:rsidR="002249C2">
        <w:rPr>
          <w:sz w:val="22"/>
          <w:szCs w:val="22"/>
        </w:rPr>
        <w:t xml:space="preserve"> _______________________ г</w:t>
      </w:r>
      <w:r w:rsidRPr="00CF2F69">
        <w:rPr>
          <w:sz w:val="22"/>
          <w:szCs w:val="22"/>
        </w:rPr>
        <w:t>.</w:t>
      </w:r>
    </w:p>
    <w:p w14:paraId="7AB591C9" w14:textId="77777777" w:rsidR="00F06CD1" w:rsidRPr="00CF2F69" w:rsidRDefault="00F06CD1" w:rsidP="0002092A">
      <w:pPr>
        <w:jc w:val="both"/>
        <w:rPr>
          <w:sz w:val="22"/>
          <w:szCs w:val="22"/>
        </w:rPr>
      </w:pPr>
    </w:p>
    <w:p w14:paraId="0E5583A6" w14:textId="1A10C869" w:rsidR="00DF6248" w:rsidRPr="00DF6248" w:rsidRDefault="00DF6248" w:rsidP="001266DB">
      <w:pPr>
        <w:spacing w:line="276" w:lineRule="auto"/>
        <w:ind w:firstLine="851"/>
        <w:jc w:val="both"/>
        <w:rPr>
          <w:sz w:val="22"/>
          <w:szCs w:val="22"/>
        </w:rPr>
      </w:pPr>
      <w:r w:rsidRPr="00DF6248">
        <w:rPr>
          <w:b/>
          <w:sz w:val="22"/>
          <w:szCs w:val="22"/>
        </w:rPr>
        <w:t>_____________________</w:t>
      </w:r>
      <w:proofErr w:type="gramStart"/>
      <w:r w:rsidRPr="00DF6248">
        <w:rPr>
          <w:b/>
          <w:sz w:val="22"/>
          <w:szCs w:val="22"/>
        </w:rPr>
        <w:t>_(</w:t>
      </w:r>
      <w:proofErr w:type="gramEnd"/>
      <w:r w:rsidRPr="00DF6248">
        <w:rPr>
          <w:b/>
          <w:sz w:val="22"/>
          <w:szCs w:val="22"/>
        </w:rPr>
        <w:t>далее по тексту «Заказчик»)</w:t>
      </w:r>
      <w:r w:rsidRPr="00DF6248">
        <w:rPr>
          <w:sz w:val="22"/>
          <w:szCs w:val="22"/>
        </w:rPr>
        <w:t>, в лице ___________________,</w:t>
      </w:r>
      <w:r w:rsidRPr="001266DB">
        <w:rPr>
          <w:sz w:val="22"/>
        </w:rPr>
        <w:t xml:space="preserve"> действующего на основании</w:t>
      </w:r>
      <w:r w:rsidRPr="00DF6248">
        <w:rPr>
          <w:sz w:val="22"/>
          <w:szCs w:val="22"/>
        </w:rPr>
        <w:t xml:space="preserve">__________________________, с одной стороны, и _______________________(далее по тексту </w:t>
      </w:r>
      <w:r w:rsidRPr="00DF6248">
        <w:rPr>
          <w:b/>
          <w:sz w:val="22"/>
          <w:szCs w:val="22"/>
        </w:rPr>
        <w:t>«Исполнитель»)</w:t>
      </w:r>
      <w:r w:rsidRPr="00DF6248">
        <w:rPr>
          <w:sz w:val="22"/>
          <w:szCs w:val="22"/>
        </w:rPr>
        <w:t xml:space="preserve">, в лице ______________________, действующего на основании </w:t>
      </w:r>
      <w:r w:rsidR="00E772CB">
        <w:rPr>
          <w:sz w:val="22"/>
          <w:szCs w:val="22"/>
        </w:rPr>
        <w:t>______________</w:t>
      </w:r>
      <w:r w:rsidRPr="00DF6248">
        <w:rPr>
          <w:sz w:val="22"/>
          <w:szCs w:val="22"/>
        </w:rPr>
        <w:t>, с другой стороны (далее по тексту вместе именуются «</w:t>
      </w:r>
      <w:r w:rsidRPr="001266DB">
        <w:rPr>
          <w:sz w:val="22"/>
        </w:rPr>
        <w:t>Стороны</w:t>
      </w:r>
      <w:r w:rsidRPr="00DF6248">
        <w:rPr>
          <w:sz w:val="22"/>
          <w:szCs w:val="22"/>
        </w:rPr>
        <w:t>» и каждый в отдельности «</w:t>
      </w:r>
      <w:r w:rsidRPr="001266DB">
        <w:rPr>
          <w:sz w:val="22"/>
        </w:rPr>
        <w:t>Сторона</w:t>
      </w:r>
      <w:r w:rsidRPr="00DF6248">
        <w:rPr>
          <w:sz w:val="22"/>
          <w:szCs w:val="22"/>
        </w:rPr>
        <w:t xml:space="preserve">»), заключили настоящий </w:t>
      </w:r>
      <w:r w:rsidRPr="001266DB">
        <w:rPr>
          <w:sz w:val="22"/>
        </w:rPr>
        <w:t>Договор</w:t>
      </w:r>
      <w:r w:rsidRPr="00DF6248">
        <w:rPr>
          <w:sz w:val="22"/>
          <w:szCs w:val="22"/>
        </w:rPr>
        <w:t xml:space="preserve"> (далее – Договор) о нижеследующем:</w:t>
      </w:r>
    </w:p>
    <w:p w14:paraId="0FDA928C" w14:textId="77777777" w:rsidR="0002092A" w:rsidRPr="00CF2F69" w:rsidRDefault="0002092A" w:rsidP="0002092A">
      <w:pPr>
        <w:tabs>
          <w:tab w:val="left" w:pos="308"/>
        </w:tabs>
        <w:jc w:val="both"/>
        <w:rPr>
          <w:noProof/>
          <w:sz w:val="22"/>
          <w:szCs w:val="22"/>
        </w:rPr>
      </w:pPr>
    </w:p>
    <w:p w14:paraId="70FBBAA6" w14:textId="0C002853" w:rsidR="00F06CD1" w:rsidRDefault="00F06CD1" w:rsidP="0002092A">
      <w:pPr>
        <w:pStyle w:val="2"/>
        <w:numPr>
          <w:ilvl w:val="0"/>
          <w:numId w:val="1"/>
        </w:numPr>
        <w:tabs>
          <w:tab w:val="clear" w:pos="426"/>
          <w:tab w:val="left" w:pos="284"/>
        </w:tabs>
        <w:jc w:val="both"/>
        <w:rPr>
          <w:i w:val="0"/>
          <w:sz w:val="22"/>
          <w:szCs w:val="22"/>
        </w:rPr>
      </w:pPr>
      <w:r w:rsidRPr="00CF2F69">
        <w:rPr>
          <w:i w:val="0"/>
          <w:sz w:val="22"/>
          <w:szCs w:val="22"/>
        </w:rPr>
        <w:t>Термины</w:t>
      </w:r>
    </w:p>
    <w:p w14:paraId="7D17B105" w14:textId="3ED96B2B" w:rsidR="00DF6248" w:rsidRPr="00DF6248" w:rsidRDefault="00DF6248" w:rsidP="00DF6248"/>
    <w:p w14:paraId="04345D9B" w14:textId="5F137783" w:rsidR="00F06CD1" w:rsidRDefault="00B5480F" w:rsidP="0002092A">
      <w:pPr>
        <w:numPr>
          <w:ilvl w:val="1"/>
          <w:numId w:val="1"/>
        </w:numPr>
        <w:ind w:left="0" w:firstLine="0"/>
        <w:jc w:val="both"/>
        <w:rPr>
          <w:sz w:val="22"/>
          <w:szCs w:val="22"/>
        </w:rPr>
      </w:pPr>
      <w:r w:rsidRPr="003E70BF">
        <w:rPr>
          <w:b/>
          <w:sz w:val="22"/>
          <w:szCs w:val="22"/>
        </w:rPr>
        <w:t>Сервис</w:t>
      </w:r>
      <w:r w:rsidR="00F06CD1" w:rsidRPr="00E931CA">
        <w:rPr>
          <w:sz w:val="22"/>
          <w:szCs w:val="22"/>
        </w:rPr>
        <w:t xml:space="preserve"> – </w:t>
      </w:r>
      <w:r w:rsidR="00DF6248" w:rsidRPr="00F371EF">
        <w:rPr>
          <w:sz w:val="22"/>
          <w:szCs w:val="22"/>
        </w:rPr>
        <w:t>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14:paraId="52D5FBAC" w14:textId="66B5AEA2" w:rsidR="00DC0CEB" w:rsidRPr="00E931CA" w:rsidRDefault="00DC0CEB" w:rsidP="0002092A">
      <w:pPr>
        <w:numPr>
          <w:ilvl w:val="1"/>
          <w:numId w:val="1"/>
        </w:numPr>
        <w:ind w:left="0" w:firstLine="0"/>
        <w:jc w:val="both"/>
        <w:rPr>
          <w:sz w:val="22"/>
          <w:szCs w:val="22"/>
        </w:rPr>
      </w:pPr>
      <w:r w:rsidRPr="00DC0CEB">
        <w:rPr>
          <w:b/>
          <w:sz w:val="22"/>
          <w:szCs w:val="22"/>
        </w:rPr>
        <w:t>Услуги</w:t>
      </w:r>
      <w:r w:rsidRPr="00DC0CEB">
        <w:rPr>
          <w:sz w:val="22"/>
          <w:szCs w:val="22"/>
        </w:rPr>
        <w:t xml:space="preserve"> </w:t>
      </w:r>
      <w:r w:rsidRPr="00DC0CEB">
        <w:rPr>
          <w:b/>
          <w:sz w:val="22"/>
          <w:szCs w:val="22"/>
        </w:rPr>
        <w:t>Службы Такси</w:t>
      </w:r>
      <w:r w:rsidRPr="00DC0CEB">
        <w:rPr>
          <w:sz w:val="22"/>
          <w:szCs w:val="22"/>
        </w:rPr>
        <w:t xml:space="preserve">– </w:t>
      </w:r>
      <w:r w:rsidR="00DF6248" w:rsidRPr="00F371EF">
        <w:rPr>
          <w:sz w:val="22"/>
          <w:szCs w:val="22"/>
        </w:rPr>
        <w:t>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14:paraId="67F7BAFA" w14:textId="2B71E65F" w:rsidR="00F47539" w:rsidRPr="003C204E" w:rsidRDefault="00F47539" w:rsidP="0002092A">
      <w:pPr>
        <w:numPr>
          <w:ilvl w:val="1"/>
          <w:numId w:val="1"/>
        </w:numPr>
        <w:ind w:left="0" w:firstLine="0"/>
        <w:jc w:val="both"/>
        <w:rPr>
          <w:sz w:val="22"/>
          <w:szCs w:val="22"/>
        </w:rPr>
      </w:pPr>
      <w:r w:rsidRPr="00CF2F69">
        <w:rPr>
          <w:sz w:val="22"/>
          <w:szCs w:val="22"/>
        </w:rPr>
        <w:t xml:space="preserve"> </w:t>
      </w:r>
      <w:r w:rsidRPr="003E70BF">
        <w:rPr>
          <w:b/>
          <w:sz w:val="22"/>
          <w:szCs w:val="22"/>
        </w:rPr>
        <w:t>Служба Такси</w:t>
      </w:r>
      <w:r w:rsidRPr="003C526C">
        <w:rPr>
          <w:sz w:val="22"/>
          <w:szCs w:val="22"/>
        </w:rPr>
        <w:t xml:space="preserve"> – </w:t>
      </w:r>
      <w:r w:rsidR="00DF6248" w:rsidRPr="00F371EF">
        <w:rPr>
          <w:sz w:val="22"/>
          <w:szCs w:val="22"/>
        </w:rPr>
        <w:t xml:space="preserve">юридическое лицо или индивидуальный предприниматель, или </w:t>
      </w:r>
      <w:proofErr w:type="spellStart"/>
      <w:r w:rsidR="00DF6248" w:rsidRPr="00F371EF">
        <w:rPr>
          <w:sz w:val="22"/>
          <w:szCs w:val="22"/>
        </w:rPr>
        <w:t>Самозанятый</w:t>
      </w:r>
      <w:proofErr w:type="spellEnd"/>
      <w:r w:rsidR="00DF6248" w:rsidRPr="00F371EF">
        <w:rPr>
          <w:sz w:val="22"/>
          <w:szCs w:val="22"/>
        </w:rPr>
        <w:t>, оказывающие Пользователям Услуги Службы Такси.</w:t>
      </w:r>
    </w:p>
    <w:p w14:paraId="25CD0773" w14:textId="39C80C9E" w:rsidR="006C1970" w:rsidRPr="003C204E" w:rsidRDefault="00DF6248" w:rsidP="003C204E">
      <w:pPr>
        <w:numPr>
          <w:ilvl w:val="1"/>
          <w:numId w:val="1"/>
        </w:numPr>
        <w:ind w:left="0" w:firstLine="0"/>
        <w:jc w:val="both"/>
        <w:rPr>
          <w:sz w:val="22"/>
          <w:szCs w:val="22"/>
        </w:rPr>
      </w:pPr>
      <w:r w:rsidRPr="00F371EF">
        <w:rPr>
          <w:b/>
          <w:sz w:val="22"/>
          <w:szCs w:val="22"/>
        </w:rPr>
        <w:t>Пользователь</w:t>
      </w:r>
      <w:r w:rsidRPr="00F371EF">
        <w:rPr>
          <w:sz w:val="22"/>
          <w:szCs w:val="22"/>
        </w:rPr>
        <w:t xml:space="preserve"> – физическое лицо, использующее Сервис на условиях, изложенных в документе «Условия использования сервиса, размещенном в сети Интернет по адресу Исполнителя или программу для мобильных устройств на условиях Лицензионного соглашения, размещенного в сети Интернет.</w:t>
      </w:r>
    </w:p>
    <w:p w14:paraId="6AA2F4C2" w14:textId="6560F7B2" w:rsidR="00DF3056" w:rsidRPr="00F94257" w:rsidRDefault="00DF3056" w:rsidP="0002092A">
      <w:pPr>
        <w:numPr>
          <w:ilvl w:val="1"/>
          <w:numId w:val="1"/>
        </w:numPr>
        <w:ind w:left="0" w:firstLine="0"/>
        <w:jc w:val="both"/>
        <w:rPr>
          <w:sz w:val="22"/>
          <w:szCs w:val="22"/>
        </w:rPr>
      </w:pPr>
      <w:r w:rsidRPr="003E70BF">
        <w:rPr>
          <w:b/>
          <w:sz w:val="22"/>
          <w:szCs w:val="22"/>
        </w:rPr>
        <w:t>Корпоративный Пользователь</w:t>
      </w:r>
      <w:r w:rsidRPr="003C204E">
        <w:rPr>
          <w:sz w:val="22"/>
          <w:szCs w:val="22"/>
        </w:rPr>
        <w:t xml:space="preserve"> – Пользователь, номер телефона которого передан</w:t>
      </w:r>
      <w:r w:rsidRPr="00F94257">
        <w:rPr>
          <w:sz w:val="22"/>
          <w:szCs w:val="22"/>
        </w:rPr>
        <w:t xml:space="preserve"> Заказчиком </w:t>
      </w:r>
      <w:r w:rsidR="00B5480F" w:rsidRPr="00F94257">
        <w:rPr>
          <w:sz w:val="22"/>
          <w:szCs w:val="22"/>
        </w:rPr>
        <w:t xml:space="preserve">в порядке, установленном п. </w:t>
      </w:r>
      <w:r w:rsidR="00F94257" w:rsidRPr="00F94257">
        <w:rPr>
          <w:sz w:val="22"/>
          <w:szCs w:val="22"/>
        </w:rPr>
        <w:t xml:space="preserve">4.1.2. </w:t>
      </w:r>
      <w:r w:rsidR="00B5480F" w:rsidRPr="00F94257">
        <w:rPr>
          <w:sz w:val="22"/>
          <w:szCs w:val="22"/>
        </w:rPr>
        <w:t>Договора.</w:t>
      </w:r>
    </w:p>
    <w:p w14:paraId="45A39F91" w14:textId="0CFECCBF" w:rsidR="001C3D8A" w:rsidRPr="001C3D8A" w:rsidRDefault="001C3D8A" w:rsidP="0002092A">
      <w:pPr>
        <w:numPr>
          <w:ilvl w:val="1"/>
          <w:numId w:val="1"/>
        </w:numPr>
        <w:ind w:left="0" w:firstLine="0"/>
        <w:jc w:val="both"/>
        <w:rPr>
          <w:sz w:val="22"/>
          <w:szCs w:val="22"/>
        </w:rPr>
      </w:pPr>
      <w:r w:rsidRPr="003E70BF">
        <w:rPr>
          <w:b/>
          <w:sz w:val="22"/>
          <w:szCs w:val="22"/>
        </w:rPr>
        <w:t>Водитель</w:t>
      </w:r>
      <w:r w:rsidRPr="00CF2F69">
        <w:rPr>
          <w:sz w:val="22"/>
          <w:szCs w:val="22"/>
        </w:rPr>
        <w:t xml:space="preserve"> – </w:t>
      </w:r>
      <w:r w:rsidR="00DF6248" w:rsidRPr="00F371EF">
        <w:rPr>
          <w:sz w:val="22"/>
          <w:szCs w:val="22"/>
        </w:rPr>
        <w:t xml:space="preserve">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w:t>
      </w:r>
      <w:proofErr w:type="spellStart"/>
      <w:r w:rsidR="00DF6248" w:rsidRPr="00F371EF">
        <w:rPr>
          <w:sz w:val="22"/>
          <w:szCs w:val="22"/>
        </w:rPr>
        <w:t>Самозанятого</w:t>
      </w:r>
      <w:proofErr w:type="spellEnd"/>
      <w:r w:rsidR="00DF6248" w:rsidRPr="00F371EF">
        <w:rPr>
          <w:sz w:val="22"/>
          <w:szCs w:val="22"/>
        </w:rPr>
        <w:t>,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14:paraId="312D60E2" w14:textId="1BA514EA" w:rsidR="001C3D8A" w:rsidRDefault="001C3D8A" w:rsidP="0002092A">
      <w:pPr>
        <w:numPr>
          <w:ilvl w:val="1"/>
          <w:numId w:val="1"/>
        </w:numPr>
        <w:ind w:left="0" w:firstLine="0"/>
        <w:jc w:val="both"/>
        <w:rPr>
          <w:sz w:val="22"/>
          <w:szCs w:val="22"/>
        </w:rPr>
      </w:pPr>
      <w:r w:rsidRPr="003E70BF">
        <w:rPr>
          <w:b/>
          <w:sz w:val="22"/>
          <w:szCs w:val="22"/>
        </w:rPr>
        <w:t>Такси</w:t>
      </w:r>
      <w:r w:rsidRPr="00CF2F69">
        <w:rPr>
          <w:sz w:val="22"/>
          <w:szCs w:val="22"/>
        </w:rPr>
        <w:t xml:space="preserve"> – транспортное средство, используемое Водителем</w:t>
      </w:r>
      <w:r>
        <w:rPr>
          <w:sz w:val="22"/>
          <w:szCs w:val="22"/>
        </w:rPr>
        <w:t xml:space="preserve"> при </w:t>
      </w:r>
      <w:r w:rsidR="00AF0740">
        <w:rPr>
          <w:sz w:val="22"/>
          <w:szCs w:val="22"/>
        </w:rPr>
        <w:t>оказании Услуг</w:t>
      </w:r>
      <w:r w:rsidR="00682F70">
        <w:rPr>
          <w:sz w:val="22"/>
          <w:szCs w:val="22"/>
        </w:rPr>
        <w:t xml:space="preserve"> Службы Такси</w:t>
      </w:r>
      <w:r w:rsidRPr="00CF2F69">
        <w:rPr>
          <w:sz w:val="22"/>
          <w:szCs w:val="22"/>
        </w:rPr>
        <w:t>.</w:t>
      </w:r>
    </w:p>
    <w:p w14:paraId="25885233" w14:textId="3D6C8876" w:rsidR="002249C2" w:rsidRDefault="002249C2" w:rsidP="00296459">
      <w:pPr>
        <w:numPr>
          <w:ilvl w:val="1"/>
          <w:numId w:val="1"/>
        </w:numPr>
        <w:ind w:left="0" w:firstLine="0"/>
        <w:jc w:val="both"/>
        <w:rPr>
          <w:sz w:val="22"/>
          <w:szCs w:val="22"/>
        </w:rPr>
      </w:pPr>
      <w:r w:rsidRPr="003E70BF">
        <w:rPr>
          <w:b/>
          <w:sz w:val="22"/>
          <w:szCs w:val="22"/>
        </w:rPr>
        <w:t>Запрос</w:t>
      </w:r>
      <w:r w:rsidRPr="009469E2">
        <w:rPr>
          <w:sz w:val="22"/>
          <w:szCs w:val="22"/>
        </w:rPr>
        <w:t xml:space="preserve"> –</w:t>
      </w:r>
      <w:r w:rsidR="00296459">
        <w:rPr>
          <w:sz w:val="22"/>
          <w:szCs w:val="22"/>
        </w:rPr>
        <w:t xml:space="preserve"> </w:t>
      </w:r>
      <w:r w:rsidR="00296459" w:rsidRPr="00296459">
        <w:rPr>
          <w:sz w:val="22"/>
          <w:szCs w:val="22"/>
        </w:rPr>
        <w:t>размещенная Корпоративным Пользователем в рамках Сервиса или уполномоченными представителями Заказчика в Личном кабинете информация о потенциальном спросе на Услуги Службы Такси</w:t>
      </w:r>
      <w:r w:rsidRPr="00737974">
        <w:rPr>
          <w:sz w:val="22"/>
          <w:szCs w:val="22"/>
        </w:rPr>
        <w:t>.</w:t>
      </w:r>
    </w:p>
    <w:p w14:paraId="3F2D1490" w14:textId="1DC5F7D0" w:rsidR="00B5480F" w:rsidRDefault="0024471C" w:rsidP="0002092A">
      <w:pPr>
        <w:numPr>
          <w:ilvl w:val="1"/>
          <w:numId w:val="1"/>
        </w:numPr>
        <w:ind w:left="0" w:firstLine="0"/>
        <w:jc w:val="both"/>
        <w:rPr>
          <w:sz w:val="22"/>
          <w:szCs w:val="22"/>
        </w:rPr>
      </w:pPr>
      <w:r w:rsidRPr="003E70BF">
        <w:rPr>
          <w:b/>
          <w:sz w:val="22"/>
          <w:szCs w:val="22"/>
        </w:rPr>
        <w:t>Личный кабинет</w:t>
      </w:r>
      <w:r w:rsidR="00B5480F" w:rsidRPr="00737974">
        <w:rPr>
          <w:sz w:val="22"/>
          <w:szCs w:val="22"/>
        </w:rPr>
        <w:t xml:space="preserve"> - </w:t>
      </w:r>
      <w:r w:rsidR="00DF6248" w:rsidRPr="00F371EF">
        <w:rPr>
          <w:sz w:val="22"/>
          <w:szCs w:val="22"/>
        </w:rPr>
        <w:t>раздел Сайта, который содержит информацию о Заказчике, Данные статистики и иную информацию в отноше</w:t>
      </w:r>
      <w:r w:rsidR="00B84016">
        <w:rPr>
          <w:sz w:val="22"/>
          <w:szCs w:val="22"/>
        </w:rPr>
        <w:t>нии Услуг (как определено в п. 2</w:t>
      </w:r>
      <w:r w:rsidR="00DF6248" w:rsidRPr="00F371EF">
        <w:rPr>
          <w:sz w:val="22"/>
          <w:szCs w:val="22"/>
        </w:rPr>
        <w:t xml:space="preserve">.1. </w:t>
      </w:r>
      <w:r w:rsidR="00DF6248">
        <w:rPr>
          <w:sz w:val="22"/>
          <w:szCs w:val="22"/>
        </w:rPr>
        <w:t>Договора</w:t>
      </w:r>
      <w:r w:rsidR="00DF6248" w:rsidRPr="00F371EF">
        <w:rPr>
          <w:sz w:val="22"/>
          <w:szCs w:val="22"/>
        </w:rPr>
        <w:t xml:space="preserve">), а также который предоставляет возможность удаленного взаимодействия Сторон в рамках </w:t>
      </w:r>
      <w:r w:rsidR="00DF6248">
        <w:rPr>
          <w:sz w:val="22"/>
          <w:szCs w:val="22"/>
        </w:rPr>
        <w:t>Договора</w:t>
      </w:r>
      <w:r w:rsidR="00DF6248" w:rsidRPr="00F371EF">
        <w:rPr>
          <w:sz w:val="22"/>
          <w:szCs w:val="22"/>
        </w:rPr>
        <w:t xml:space="preserve">, </w:t>
      </w:r>
      <w:r w:rsidR="00DF6248" w:rsidRPr="00F371EF">
        <w:rPr>
          <w:bCs/>
          <w:iCs/>
          <w:sz w:val="22"/>
          <w:szCs w:val="22"/>
        </w:rPr>
        <w:t>в том числе для поддержания перечня Корпоративных Пользователей в актуальном состоянии</w:t>
      </w:r>
      <w:r w:rsidR="00DF6248" w:rsidRPr="00F371EF">
        <w:rPr>
          <w:sz w:val="22"/>
          <w:szCs w:val="22"/>
        </w:rPr>
        <w:t>, доступный Заказчику после авторизации на Сайте с использованием логина и пароля Заказчика.</w:t>
      </w:r>
    </w:p>
    <w:p w14:paraId="64995D17" w14:textId="7544BC3A" w:rsidR="008F50C6" w:rsidRDefault="008F50C6" w:rsidP="00021246">
      <w:pPr>
        <w:numPr>
          <w:ilvl w:val="1"/>
          <w:numId w:val="1"/>
        </w:numPr>
        <w:tabs>
          <w:tab w:val="left" w:pos="426"/>
        </w:tabs>
        <w:ind w:left="0" w:firstLine="0"/>
        <w:jc w:val="both"/>
        <w:rPr>
          <w:sz w:val="22"/>
          <w:szCs w:val="22"/>
        </w:rPr>
      </w:pPr>
      <w:r w:rsidRPr="003E70BF">
        <w:rPr>
          <w:b/>
          <w:sz w:val="22"/>
          <w:szCs w:val="22"/>
        </w:rPr>
        <w:t>Данные статистики</w:t>
      </w:r>
      <w:r w:rsidRPr="008F50C6">
        <w:rPr>
          <w:sz w:val="22"/>
          <w:szCs w:val="22"/>
        </w:rPr>
        <w:t xml:space="preserve"> – </w:t>
      </w:r>
      <w:r w:rsidR="00DF6248" w:rsidRPr="00F371EF">
        <w:rPr>
          <w:sz w:val="22"/>
          <w:szCs w:val="22"/>
        </w:rPr>
        <w:t xml:space="preserve">данные систем автоматизированного учета информации в электронном виде, которые могут содержать сведения для расчета стоимости Услуг и иные сведения, относящиеся к процессу оказания Услуг по настоящему </w:t>
      </w:r>
      <w:r w:rsidR="00DF6248">
        <w:rPr>
          <w:sz w:val="22"/>
          <w:szCs w:val="22"/>
        </w:rPr>
        <w:t>Договору</w:t>
      </w:r>
      <w:r w:rsidR="00DF6248" w:rsidRPr="00F371EF">
        <w:rPr>
          <w:sz w:val="22"/>
          <w:szCs w:val="22"/>
        </w:rPr>
        <w:t>. Данные статистики доступны Заказчику в Личном кабинете.</w:t>
      </w:r>
    </w:p>
    <w:p w14:paraId="369D731E" w14:textId="3C764AF0" w:rsidR="00D75DC7" w:rsidRPr="008F50C6" w:rsidRDefault="00D75DC7" w:rsidP="00021246">
      <w:pPr>
        <w:numPr>
          <w:ilvl w:val="1"/>
          <w:numId w:val="1"/>
        </w:numPr>
        <w:tabs>
          <w:tab w:val="left" w:pos="567"/>
        </w:tabs>
        <w:ind w:left="0" w:firstLine="0"/>
        <w:jc w:val="both"/>
        <w:rPr>
          <w:sz w:val="22"/>
          <w:szCs w:val="22"/>
        </w:rPr>
      </w:pPr>
      <w:r w:rsidRPr="003E70BF">
        <w:rPr>
          <w:b/>
          <w:sz w:val="22"/>
          <w:szCs w:val="22"/>
        </w:rPr>
        <w:t>Зона обслуживания</w:t>
      </w:r>
      <w:r>
        <w:rPr>
          <w:sz w:val="22"/>
          <w:szCs w:val="22"/>
        </w:rPr>
        <w:t xml:space="preserve"> – </w:t>
      </w:r>
      <w:r w:rsidR="00DF6248" w:rsidRPr="00F371EF">
        <w:rPr>
          <w:sz w:val="22"/>
          <w:szCs w:val="22"/>
        </w:rPr>
        <w:t xml:space="preserve">указанная в Тарифах территория, в пределах которой Услуги Службы Такси могут быть оказаны Корпоративным Пользователям на условиях, определенных настоящим </w:t>
      </w:r>
      <w:r w:rsidR="00DF6248">
        <w:rPr>
          <w:sz w:val="22"/>
          <w:szCs w:val="22"/>
        </w:rPr>
        <w:t>Договором</w:t>
      </w:r>
      <w:r w:rsidR="00DF6248" w:rsidRPr="00F371EF">
        <w:rPr>
          <w:sz w:val="22"/>
          <w:szCs w:val="22"/>
        </w:rPr>
        <w:t>.</w:t>
      </w:r>
    </w:p>
    <w:p w14:paraId="66B2977B" w14:textId="5B7706F7" w:rsidR="00B5480F" w:rsidRPr="003E70BF" w:rsidRDefault="00B5480F" w:rsidP="00021246">
      <w:pPr>
        <w:numPr>
          <w:ilvl w:val="1"/>
          <w:numId w:val="1"/>
        </w:numPr>
        <w:tabs>
          <w:tab w:val="left" w:pos="567"/>
        </w:tabs>
        <w:ind w:left="0" w:firstLine="0"/>
        <w:jc w:val="both"/>
        <w:rPr>
          <w:sz w:val="22"/>
          <w:szCs w:val="22"/>
        </w:rPr>
      </w:pPr>
      <w:r w:rsidRPr="003E70BF">
        <w:rPr>
          <w:b/>
          <w:sz w:val="22"/>
          <w:szCs w:val="22"/>
        </w:rPr>
        <w:t>Отчетный период</w:t>
      </w:r>
      <w:r w:rsidRPr="00020FC7">
        <w:rPr>
          <w:sz w:val="22"/>
          <w:szCs w:val="22"/>
        </w:rPr>
        <w:t xml:space="preserve"> – </w:t>
      </w:r>
      <w:r w:rsidR="00DF6248" w:rsidRPr="00F371EF">
        <w:rPr>
          <w:sz w:val="22"/>
          <w:szCs w:val="22"/>
        </w:rPr>
        <w:t xml:space="preserve">период в течение срока действия настоящего </w:t>
      </w:r>
      <w:r w:rsidR="00DF6248">
        <w:rPr>
          <w:sz w:val="22"/>
          <w:szCs w:val="22"/>
        </w:rPr>
        <w:t>Договора</w:t>
      </w:r>
      <w:r w:rsidR="00DF6248" w:rsidRPr="00F371EF">
        <w:rPr>
          <w:sz w:val="22"/>
          <w:szCs w:val="22"/>
        </w:rPr>
        <w:t xml:space="preserve">, равный календарному месяцу. </w:t>
      </w:r>
      <w:r w:rsidR="00DF6248" w:rsidRPr="00F371EF">
        <w:rPr>
          <w:rFonts w:eastAsiaTheme="minorEastAsia"/>
          <w:sz w:val="22"/>
          <w:szCs w:val="22"/>
        </w:rPr>
        <w:t xml:space="preserve">При этом первым Отчётным периодом признается период времени с даты вступления в силу настоящего </w:t>
      </w:r>
      <w:r w:rsidR="00DF6248">
        <w:rPr>
          <w:rFonts w:eastAsiaTheme="minorEastAsia"/>
          <w:sz w:val="22"/>
          <w:szCs w:val="22"/>
        </w:rPr>
        <w:t>Договора</w:t>
      </w:r>
      <w:r w:rsidR="00DF6248" w:rsidRPr="00F371EF">
        <w:rPr>
          <w:rFonts w:eastAsiaTheme="minorEastAsia"/>
          <w:sz w:val="22"/>
          <w:szCs w:val="22"/>
        </w:rPr>
        <w:t xml:space="preserve">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w:t>
      </w:r>
      <w:r w:rsidR="00DF6248">
        <w:rPr>
          <w:rFonts w:eastAsiaTheme="minorEastAsia"/>
          <w:sz w:val="22"/>
          <w:szCs w:val="22"/>
        </w:rPr>
        <w:t>Договора</w:t>
      </w:r>
      <w:r w:rsidR="00DF6248" w:rsidRPr="00F371EF">
        <w:rPr>
          <w:rFonts w:eastAsiaTheme="minorEastAsia"/>
          <w:sz w:val="22"/>
          <w:szCs w:val="22"/>
        </w:rPr>
        <w:t>.</w:t>
      </w:r>
    </w:p>
    <w:p w14:paraId="0D18C9FA" w14:textId="63F16986" w:rsidR="0019689F" w:rsidRDefault="0019689F" w:rsidP="00021246">
      <w:pPr>
        <w:numPr>
          <w:ilvl w:val="1"/>
          <w:numId w:val="1"/>
        </w:numPr>
        <w:tabs>
          <w:tab w:val="left" w:pos="567"/>
        </w:tabs>
        <w:ind w:left="0" w:firstLine="0"/>
        <w:jc w:val="both"/>
        <w:rPr>
          <w:sz w:val="22"/>
          <w:szCs w:val="22"/>
        </w:rPr>
      </w:pPr>
      <w:r w:rsidRPr="0019689F">
        <w:rPr>
          <w:b/>
          <w:sz w:val="22"/>
          <w:szCs w:val="22"/>
        </w:rPr>
        <w:t>Лицевой счет</w:t>
      </w:r>
      <w:r w:rsidRPr="0019689F">
        <w:rPr>
          <w:sz w:val="22"/>
          <w:szCs w:val="22"/>
        </w:rPr>
        <w:t xml:space="preserve"> – </w:t>
      </w:r>
      <w:r w:rsidR="00DF6248" w:rsidRPr="00F371EF">
        <w:rPr>
          <w:sz w:val="22"/>
          <w:szCs w:val="22"/>
        </w:rPr>
        <w:t xml:space="preserve">это уникальный идентификатор Заказчика, который используется для единого суммарного учета оказанных Услуг по настоящему </w:t>
      </w:r>
      <w:r w:rsidR="00DF6248">
        <w:rPr>
          <w:sz w:val="22"/>
          <w:szCs w:val="22"/>
        </w:rPr>
        <w:t>Договору</w:t>
      </w:r>
      <w:r w:rsidR="00DF6248" w:rsidRPr="00F371EF">
        <w:rPr>
          <w:sz w:val="22"/>
          <w:szCs w:val="22"/>
        </w:rPr>
        <w:t xml:space="preserve">, информации о платежах за Услуги и о задолженности Заказчика за оказание Услуг по </w:t>
      </w:r>
      <w:r w:rsidR="00DF6248">
        <w:rPr>
          <w:sz w:val="22"/>
          <w:szCs w:val="22"/>
        </w:rPr>
        <w:t>Договору</w:t>
      </w:r>
      <w:r w:rsidR="00DF6248" w:rsidRPr="00F371EF">
        <w:rPr>
          <w:sz w:val="22"/>
          <w:szCs w:val="22"/>
        </w:rPr>
        <w:t>. Лицевой счет носит технологический и информационный характер и не имеет статуса расчетного или банковского счета. Номер Лицевого счета указывается в учетной записи Заказчика в Балансе.</w:t>
      </w:r>
    </w:p>
    <w:p w14:paraId="12BC102D" w14:textId="05111A41" w:rsidR="00FC74B2" w:rsidRDefault="0019689F" w:rsidP="003E70BF">
      <w:pPr>
        <w:numPr>
          <w:ilvl w:val="1"/>
          <w:numId w:val="1"/>
        </w:numPr>
        <w:tabs>
          <w:tab w:val="left" w:pos="567"/>
        </w:tabs>
        <w:ind w:left="0" w:firstLine="0"/>
        <w:jc w:val="both"/>
        <w:rPr>
          <w:sz w:val="22"/>
          <w:szCs w:val="22"/>
        </w:rPr>
      </w:pPr>
      <w:proofErr w:type="spellStart"/>
      <w:r w:rsidRPr="0066762B">
        <w:rPr>
          <w:b/>
          <w:sz w:val="22"/>
          <w:szCs w:val="22"/>
        </w:rPr>
        <w:lastRenderedPageBreak/>
        <w:t>Самозанятый</w:t>
      </w:r>
      <w:proofErr w:type="spellEnd"/>
      <w:r>
        <w:rPr>
          <w:sz w:val="22"/>
          <w:szCs w:val="22"/>
        </w:rPr>
        <w:t xml:space="preserve"> - </w:t>
      </w:r>
      <w:r w:rsidR="00DF6248" w:rsidRPr="00F371EF">
        <w:rPr>
          <w:sz w:val="22"/>
          <w:szCs w:val="22"/>
        </w:rPr>
        <w:t>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14:paraId="2061D375" w14:textId="0CF79625" w:rsidR="00DC0CEB" w:rsidRDefault="00DC0CEB" w:rsidP="003E70BF">
      <w:pPr>
        <w:numPr>
          <w:ilvl w:val="1"/>
          <w:numId w:val="1"/>
        </w:numPr>
        <w:tabs>
          <w:tab w:val="left" w:pos="567"/>
        </w:tabs>
        <w:ind w:left="0" w:firstLine="0"/>
        <w:jc w:val="both"/>
        <w:rPr>
          <w:sz w:val="22"/>
          <w:szCs w:val="22"/>
        </w:rPr>
      </w:pPr>
      <w:r w:rsidRPr="003E70BF">
        <w:rPr>
          <w:b/>
          <w:sz w:val="22"/>
          <w:szCs w:val="22"/>
        </w:rPr>
        <w:t>Сайт</w:t>
      </w:r>
      <w:r w:rsidR="00DF6248">
        <w:rPr>
          <w:b/>
          <w:sz w:val="22"/>
          <w:szCs w:val="22"/>
        </w:rPr>
        <w:t xml:space="preserve"> </w:t>
      </w:r>
      <w:r>
        <w:rPr>
          <w:sz w:val="22"/>
          <w:szCs w:val="22"/>
        </w:rPr>
        <w:t>– ресурс в сети Интернет.</w:t>
      </w:r>
    </w:p>
    <w:p w14:paraId="5A898CBE" w14:textId="10C8E066" w:rsidR="00DC0CEB" w:rsidRDefault="00DC0CEB" w:rsidP="003E70BF">
      <w:pPr>
        <w:numPr>
          <w:ilvl w:val="1"/>
          <w:numId w:val="1"/>
        </w:numPr>
        <w:tabs>
          <w:tab w:val="left" w:pos="567"/>
        </w:tabs>
        <w:ind w:left="0" w:firstLine="0"/>
        <w:jc w:val="both"/>
        <w:rPr>
          <w:sz w:val="22"/>
          <w:szCs w:val="22"/>
        </w:rPr>
      </w:pPr>
      <w:r w:rsidRPr="003E70BF">
        <w:rPr>
          <w:b/>
          <w:sz w:val="22"/>
          <w:szCs w:val="22"/>
        </w:rPr>
        <w:t>Тариф</w:t>
      </w:r>
      <w:r>
        <w:rPr>
          <w:sz w:val="22"/>
          <w:szCs w:val="22"/>
        </w:rPr>
        <w:t xml:space="preserve"> – условия оказания и система ставок оплаты за различные Услуги Службы Такси, доступные в Личном кабинете. </w:t>
      </w:r>
    </w:p>
    <w:p w14:paraId="6683DB22" w14:textId="786FE7C5" w:rsidR="002A6450" w:rsidRPr="009408E4" w:rsidRDefault="00DF6248" w:rsidP="00215485">
      <w:pPr>
        <w:numPr>
          <w:ilvl w:val="1"/>
          <w:numId w:val="1"/>
        </w:numPr>
        <w:tabs>
          <w:tab w:val="left" w:pos="567"/>
        </w:tabs>
        <w:ind w:left="0" w:firstLine="0"/>
        <w:jc w:val="both"/>
        <w:rPr>
          <w:sz w:val="22"/>
          <w:szCs w:val="22"/>
        </w:rPr>
      </w:pPr>
      <w:r w:rsidRPr="00F371EF">
        <w:rPr>
          <w:b/>
          <w:sz w:val="22"/>
          <w:szCs w:val="22"/>
        </w:rPr>
        <w:t xml:space="preserve">Баланс </w:t>
      </w:r>
      <w:r w:rsidR="002A6450">
        <w:rPr>
          <w:b/>
          <w:sz w:val="22"/>
          <w:szCs w:val="22"/>
        </w:rPr>
        <w:t xml:space="preserve">– </w:t>
      </w:r>
      <w:r w:rsidRPr="00F371EF">
        <w:rPr>
          <w:sz w:val="22"/>
          <w:szCs w:val="22"/>
        </w:rPr>
        <w:t>ресурс в сети Интернет, доступ к которому осуществляется с помощью логина и пароля Заказчика, используемый для выгрузки актов.</w:t>
      </w:r>
      <w:r w:rsidR="00F05D92">
        <w:rPr>
          <w:sz w:val="22"/>
          <w:szCs w:val="22"/>
        </w:rPr>
        <w:t xml:space="preserve"> </w:t>
      </w:r>
      <w:r w:rsidR="002A6450" w:rsidRPr="003E70BF">
        <w:rPr>
          <w:sz w:val="22"/>
          <w:szCs w:val="22"/>
        </w:rPr>
        <w:t xml:space="preserve"> </w:t>
      </w:r>
    </w:p>
    <w:p w14:paraId="5CA27920" w14:textId="173E042C" w:rsidR="00B5480F" w:rsidRDefault="00B5480F" w:rsidP="0002092A">
      <w:pPr>
        <w:jc w:val="both"/>
        <w:rPr>
          <w:sz w:val="22"/>
          <w:szCs w:val="22"/>
        </w:rPr>
      </w:pPr>
    </w:p>
    <w:p w14:paraId="2DF87E5A" w14:textId="131A5310" w:rsidR="0002092A" w:rsidRDefault="0002092A" w:rsidP="0002092A">
      <w:pPr>
        <w:jc w:val="both"/>
        <w:rPr>
          <w:sz w:val="22"/>
          <w:szCs w:val="22"/>
        </w:rPr>
      </w:pPr>
      <w:r w:rsidRPr="005619B8">
        <w:rPr>
          <w:sz w:val="22"/>
          <w:szCs w:val="22"/>
        </w:rPr>
        <w:t xml:space="preserve">В Договоре могут быть использованы иные термины, не определенные в </w:t>
      </w:r>
      <w:r w:rsidR="00B5480F">
        <w:rPr>
          <w:sz w:val="22"/>
          <w:szCs w:val="22"/>
        </w:rPr>
        <w:t>разделе 1</w:t>
      </w:r>
      <w:r w:rsidRPr="005619B8">
        <w:rPr>
          <w:sz w:val="22"/>
          <w:szCs w:val="22"/>
        </w:rPr>
        <w:t xml:space="preserve"> Договора, толкование которых производится в соответствии с текстом Договора. В случае отсутствия однозначного толкования термина в тексте Договора следует руководствоваться толкованием термина: в первую очередь – определенным на Сервисе, во вторую очередь – сложившимся в сети Интернет.</w:t>
      </w:r>
    </w:p>
    <w:p w14:paraId="50D86B43" w14:textId="77777777" w:rsidR="005D3AB9" w:rsidRDefault="005D3AB9" w:rsidP="0002092A">
      <w:pPr>
        <w:jc w:val="both"/>
        <w:rPr>
          <w:sz w:val="22"/>
          <w:szCs w:val="22"/>
        </w:rPr>
      </w:pPr>
    </w:p>
    <w:p w14:paraId="1111A772" w14:textId="77777777" w:rsidR="00F06CD1" w:rsidRPr="00CF2F69" w:rsidRDefault="00F06CD1" w:rsidP="0002092A">
      <w:pPr>
        <w:pStyle w:val="2"/>
        <w:numPr>
          <w:ilvl w:val="0"/>
          <w:numId w:val="1"/>
        </w:numPr>
        <w:tabs>
          <w:tab w:val="clear" w:pos="426"/>
          <w:tab w:val="left" w:pos="284"/>
        </w:tabs>
        <w:ind w:left="403" w:hanging="403"/>
        <w:jc w:val="both"/>
        <w:rPr>
          <w:i w:val="0"/>
          <w:sz w:val="22"/>
          <w:szCs w:val="22"/>
        </w:rPr>
      </w:pPr>
      <w:r w:rsidRPr="00CF2F69">
        <w:rPr>
          <w:i w:val="0"/>
          <w:sz w:val="22"/>
          <w:szCs w:val="22"/>
        </w:rPr>
        <w:t>Предмет Договора</w:t>
      </w:r>
    </w:p>
    <w:p w14:paraId="7DB78D96" w14:textId="781B642D" w:rsidR="00020FC7" w:rsidRPr="00020FC7" w:rsidRDefault="000D7AD5" w:rsidP="00784BB6">
      <w:pPr>
        <w:numPr>
          <w:ilvl w:val="1"/>
          <w:numId w:val="1"/>
        </w:numPr>
        <w:tabs>
          <w:tab w:val="left" w:pos="426"/>
        </w:tabs>
        <w:ind w:left="0" w:firstLine="0"/>
        <w:jc w:val="both"/>
        <w:rPr>
          <w:sz w:val="22"/>
          <w:szCs w:val="22"/>
        </w:rPr>
      </w:pPr>
      <w:r>
        <w:rPr>
          <w:sz w:val="22"/>
          <w:szCs w:val="22"/>
        </w:rPr>
        <w:t>Исполнитель</w:t>
      </w:r>
      <w:r w:rsidR="00F06CD1" w:rsidRPr="00020FC7">
        <w:rPr>
          <w:sz w:val="22"/>
          <w:szCs w:val="22"/>
        </w:rPr>
        <w:t xml:space="preserve"> обязуется </w:t>
      </w:r>
      <w:r w:rsidR="007005BC">
        <w:rPr>
          <w:sz w:val="22"/>
          <w:szCs w:val="22"/>
        </w:rPr>
        <w:t xml:space="preserve">в течение срока действия настоящего Договора </w:t>
      </w:r>
      <w:r w:rsidR="00F06CD1" w:rsidRPr="00020FC7">
        <w:rPr>
          <w:sz w:val="22"/>
          <w:szCs w:val="22"/>
        </w:rPr>
        <w:t xml:space="preserve">оказывать </w:t>
      </w:r>
      <w:r w:rsidR="00E158D2" w:rsidRPr="00020FC7">
        <w:rPr>
          <w:sz w:val="22"/>
          <w:szCs w:val="22"/>
        </w:rPr>
        <w:t>Заказчику</w:t>
      </w:r>
      <w:r w:rsidR="00F270E7" w:rsidRPr="00020FC7">
        <w:rPr>
          <w:sz w:val="22"/>
          <w:szCs w:val="22"/>
        </w:rPr>
        <w:t xml:space="preserve"> </w:t>
      </w:r>
      <w:r w:rsidR="00F06CD1" w:rsidRPr="00020FC7">
        <w:rPr>
          <w:sz w:val="22"/>
          <w:szCs w:val="22"/>
        </w:rPr>
        <w:t xml:space="preserve">услуги </w:t>
      </w:r>
      <w:r w:rsidR="00020FC7" w:rsidRPr="00020FC7">
        <w:rPr>
          <w:sz w:val="22"/>
          <w:szCs w:val="22"/>
        </w:rPr>
        <w:t xml:space="preserve">по организации </w:t>
      </w:r>
      <w:r w:rsidR="00296459">
        <w:rPr>
          <w:sz w:val="22"/>
          <w:szCs w:val="22"/>
        </w:rPr>
        <w:t>перевозок пассажиров и багажа легковым такси, а также по организации иных услуг, доступных для заказа с использованием Сервиса</w:t>
      </w:r>
      <w:r w:rsidR="002A4FE3">
        <w:rPr>
          <w:sz w:val="22"/>
          <w:szCs w:val="22"/>
        </w:rPr>
        <w:t>, оказываемых</w:t>
      </w:r>
      <w:r w:rsidR="002A4FE3" w:rsidRPr="002A4FE3">
        <w:rPr>
          <w:sz w:val="22"/>
          <w:szCs w:val="22"/>
        </w:rPr>
        <w:t xml:space="preserve"> Службами Такси</w:t>
      </w:r>
      <w:r w:rsidR="002A4FE3">
        <w:rPr>
          <w:sz w:val="22"/>
          <w:szCs w:val="22"/>
        </w:rPr>
        <w:t xml:space="preserve"> </w:t>
      </w:r>
      <w:r w:rsidR="00706D22">
        <w:rPr>
          <w:sz w:val="22"/>
          <w:szCs w:val="22"/>
        </w:rPr>
        <w:t xml:space="preserve">Корпоративным Пользователям </w:t>
      </w:r>
      <w:r w:rsidR="00020FC7">
        <w:rPr>
          <w:sz w:val="22"/>
          <w:szCs w:val="22"/>
        </w:rPr>
        <w:t xml:space="preserve">по Запросам через Сервис в пределах </w:t>
      </w:r>
      <w:r w:rsidR="00D75DC7">
        <w:rPr>
          <w:sz w:val="22"/>
          <w:szCs w:val="22"/>
        </w:rPr>
        <w:t xml:space="preserve">Зоны обслуживания </w:t>
      </w:r>
      <w:r w:rsidR="008F50C6">
        <w:rPr>
          <w:sz w:val="22"/>
          <w:szCs w:val="22"/>
        </w:rPr>
        <w:t>на условиях и в порядке, определенных в настоящем Договоре</w:t>
      </w:r>
      <w:r w:rsidR="00097F96">
        <w:rPr>
          <w:sz w:val="22"/>
          <w:szCs w:val="22"/>
        </w:rPr>
        <w:t xml:space="preserve"> (далее – «</w:t>
      </w:r>
      <w:r w:rsidR="00097F96" w:rsidRPr="003E70BF">
        <w:rPr>
          <w:b/>
          <w:sz w:val="22"/>
          <w:szCs w:val="22"/>
        </w:rPr>
        <w:t>Услуги</w:t>
      </w:r>
      <w:r w:rsidR="00097F96">
        <w:rPr>
          <w:sz w:val="22"/>
          <w:szCs w:val="22"/>
        </w:rPr>
        <w:t>»)</w:t>
      </w:r>
      <w:r w:rsidR="008F50C6">
        <w:rPr>
          <w:sz w:val="22"/>
          <w:szCs w:val="22"/>
        </w:rPr>
        <w:t>.</w:t>
      </w:r>
    </w:p>
    <w:p w14:paraId="1F5FFC60" w14:textId="4DDF1D0A" w:rsidR="008F50C6" w:rsidRPr="00020FC7" w:rsidRDefault="005329CB" w:rsidP="00784BB6">
      <w:pPr>
        <w:numPr>
          <w:ilvl w:val="1"/>
          <w:numId w:val="1"/>
        </w:numPr>
        <w:tabs>
          <w:tab w:val="left" w:pos="426"/>
        </w:tabs>
        <w:ind w:left="0" w:firstLine="0"/>
        <w:jc w:val="both"/>
        <w:rPr>
          <w:sz w:val="22"/>
          <w:szCs w:val="22"/>
        </w:rPr>
      </w:pPr>
      <w:r w:rsidRPr="008F50C6">
        <w:rPr>
          <w:sz w:val="22"/>
          <w:szCs w:val="22"/>
        </w:rPr>
        <w:t>Заказчик</w:t>
      </w:r>
      <w:r w:rsidR="00F270E7" w:rsidRPr="008F50C6">
        <w:rPr>
          <w:sz w:val="22"/>
          <w:szCs w:val="22"/>
        </w:rPr>
        <w:t xml:space="preserve"> </w:t>
      </w:r>
      <w:r w:rsidR="00F06CD1" w:rsidRPr="008F50C6">
        <w:rPr>
          <w:sz w:val="22"/>
          <w:szCs w:val="22"/>
        </w:rPr>
        <w:t xml:space="preserve">обязуется оплачивать оказываемые </w:t>
      </w:r>
      <w:r w:rsidR="00706D22">
        <w:rPr>
          <w:sz w:val="22"/>
          <w:szCs w:val="22"/>
        </w:rPr>
        <w:t xml:space="preserve">по настоящему Договору </w:t>
      </w:r>
      <w:r w:rsidR="000D7AD5">
        <w:rPr>
          <w:sz w:val="22"/>
          <w:szCs w:val="22"/>
        </w:rPr>
        <w:t xml:space="preserve">Исполнителем </w:t>
      </w:r>
      <w:r w:rsidR="00097F96">
        <w:rPr>
          <w:sz w:val="22"/>
          <w:szCs w:val="22"/>
        </w:rPr>
        <w:t xml:space="preserve">Услуги </w:t>
      </w:r>
      <w:r w:rsidR="008F50C6">
        <w:rPr>
          <w:sz w:val="22"/>
          <w:szCs w:val="22"/>
        </w:rPr>
        <w:t>на условиях и в порядке, определенных в настоящем Договоре.</w:t>
      </w:r>
    </w:p>
    <w:p w14:paraId="267C7B39" w14:textId="4DE31BCF" w:rsidR="00E7188E" w:rsidRPr="00F4350E" w:rsidRDefault="00633F96" w:rsidP="00F4350E">
      <w:pPr>
        <w:numPr>
          <w:ilvl w:val="1"/>
          <w:numId w:val="1"/>
        </w:numPr>
        <w:tabs>
          <w:tab w:val="left" w:pos="426"/>
        </w:tabs>
        <w:ind w:left="0" w:firstLine="0"/>
        <w:jc w:val="both"/>
        <w:rPr>
          <w:rStyle w:val="aa"/>
        </w:rPr>
      </w:pPr>
      <w:r w:rsidRPr="008F50C6">
        <w:rPr>
          <w:sz w:val="22"/>
          <w:szCs w:val="22"/>
        </w:rPr>
        <w:t>В целях</w:t>
      </w:r>
      <w:r w:rsidR="005329CB" w:rsidRPr="008F50C6">
        <w:rPr>
          <w:sz w:val="22"/>
          <w:szCs w:val="22"/>
        </w:rPr>
        <w:t xml:space="preserve"> оказания </w:t>
      </w:r>
      <w:r w:rsidR="000D7AD5">
        <w:rPr>
          <w:sz w:val="22"/>
          <w:szCs w:val="22"/>
        </w:rPr>
        <w:t>Исполнителем</w:t>
      </w:r>
      <w:r w:rsidR="000D7AD5" w:rsidRPr="00020FC7">
        <w:rPr>
          <w:sz w:val="22"/>
          <w:szCs w:val="22"/>
        </w:rPr>
        <w:t xml:space="preserve"> </w:t>
      </w:r>
      <w:r w:rsidR="00097F96">
        <w:rPr>
          <w:sz w:val="22"/>
          <w:szCs w:val="22"/>
        </w:rPr>
        <w:t>У</w:t>
      </w:r>
      <w:r w:rsidR="005329CB" w:rsidRPr="008F50C6">
        <w:rPr>
          <w:sz w:val="22"/>
          <w:szCs w:val="22"/>
        </w:rPr>
        <w:t xml:space="preserve">слуг </w:t>
      </w:r>
      <w:r w:rsidRPr="008F50C6">
        <w:rPr>
          <w:sz w:val="22"/>
          <w:szCs w:val="22"/>
        </w:rPr>
        <w:t>Заказчику</w:t>
      </w:r>
      <w:r w:rsidR="007807E1">
        <w:rPr>
          <w:sz w:val="22"/>
          <w:szCs w:val="22"/>
        </w:rPr>
        <w:t xml:space="preserve"> по настоящему Договору,</w:t>
      </w:r>
      <w:r w:rsidRPr="008F50C6">
        <w:rPr>
          <w:sz w:val="22"/>
          <w:szCs w:val="22"/>
        </w:rPr>
        <w:t xml:space="preserve"> </w:t>
      </w:r>
      <w:r w:rsidR="000D7AD5">
        <w:rPr>
          <w:sz w:val="22"/>
          <w:szCs w:val="22"/>
        </w:rPr>
        <w:t>Исполнитель</w:t>
      </w:r>
      <w:r w:rsidR="000D7AD5" w:rsidRPr="00020FC7">
        <w:rPr>
          <w:sz w:val="22"/>
          <w:szCs w:val="22"/>
        </w:rPr>
        <w:t xml:space="preserve"> </w:t>
      </w:r>
      <w:r w:rsidR="004A1A0C">
        <w:rPr>
          <w:sz w:val="22"/>
          <w:szCs w:val="22"/>
        </w:rPr>
        <w:t>без дополнительного письменного согласия Заказчика</w:t>
      </w:r>
      <w:r w:rsidR="005329CB" w:rsidRPr="008F50C6">
        <w:rPr>
          <w:sz w:val="22"/>
          <w:szCs w:val="22"/>
        </w:rPr>
        <w:t xml:space="preserve"> </w:t>
      </w:r>
      <w:r w:rsidR="00E158D2" w:rsidRPr="008F50C6">
        <w:rPr>
          <w:sz w:val="22"/>
          <w:szCs w:val="22"/>
        </w:rPr>
        <w:t>привлекает Службы Такси</w:t>
      </w:r>
      <w:r w:rsidR="00020FC7" w:rsidRPr="008F50C6">
        <w:rPr>
          <w:sz w:val="22"/>
          <w:szCs w:val="22"/>
        </w:rPr>
        <w:t xml:space="preserve">, осуществляющие </w:t>
      </w:r>
      <w:r w:rsidR="007807E1">
        <w:rPr>
          <w:sz w:val="22"/>
          <w:szCs w:val="22"/>
        </w:rPr>
        <w:t>оказание Услуг</w:t>
      </w:r>
      <w:r w:rsidR="00097F96">
        <w:rPr>
          <w:sz w:val="22"/>
          <w:szCs w:val="22"/>
        </w:rPr>
        <w:t xml:space="preserve"> Службы Такси</w:t>
      </w:r>
      <w:r w:rsidR="00020FC7" w:rsidRPr="008F50C6">
        <w:rPr>
          <w:sz w:val="22"/>
          <w:szCs w:val="22"/>
        </w:rPr>
        <w:t xml:space="preserve"> в соответствии с законодательством РФ.</w:t>
      </w:r>
      <w:r w:rsidR="00067558" w:rsidRPr="008F50C6">
        <w:rPr>
          <w:sz w:val="22"/>
          <w:szCs w:val="22"/>
        </w:rPr>
        <w:t xml:space="preserve"> </w:t>
      </w:r>
      <w:r w:rsidR="000D7AD5">
        <w:rPr>
          <w:sz w:val="22"/>
          <w:szCs w:val="22"/>
        </w:rPr>
        <w:t>Исполнитель</w:t>
      </w:r>
      <w:r w:rsidR="000D7AD5" w:rsidRPr="00020FC7">
        <w:rPr>
          <w:sz w:val="22"/>
          <w:szCs w:val="22"/>
        </w:rPr>
        <w:t xml:space="preserve"> </w:t>
      </w:r>
      <w:r w:rsidR="00AA2FA5">
        <w:rPr>
          <w:sz w:val="22"/>
        </w:rPr>
        <w:t>настоящим подтверждает</w:t>
      </w:r>
      <w:r w:rsidR="00E7188E" w:rsidRPr="003E70BF">
        <w:rPr>
          <w:sz w:val="22"/>
        </w:rPr>
        <w:t xml:space="preserve">, что условия договоров, заключаемых </w:t>
      </w:r>
      <w:r w:rsidR="000D7AD5">
        <w:rPr>
          <w:sz w:val="22"/>
          <w:szCs w:val="22"/>
        </w:rPr>
        <w:t xml:space="preserve">Исполнителем </w:t>
      </w:r>
      <w:r w:rsidR="00E7188E" w:rsidRPr="003E70BF">
        <w:rPr>
          <w:sz w:val="22"/>
        </w:rPr>
        <w:t>с</w:t>
      </w:r>
      <w:r w:rsidR="007807E1">
        <w:rPr>
          <w:sz w:val="22"/>
        </w:rPr>
        <w:t>о Службами Такси</w:t>
      </w:r>
      <w:r w:rsidR="00E7188E" w:rsidRPr="003E70BF">
        <w:rPr>
          <w:sz w:val="22"/>
        </w:rPr>
        <w:t xml:space="preserve">, содержат обязательство последних осуществлять свою деятельность исключительно в соответствии с требованиями </w:t>
      </w:r>
      <w:r w:rsidR="007807E1">
        <w:rPr>
          <w:sz w:val="22"/>
        </w:rPr>
        <w:t>применимого законодательства Российской Федерации</w:t>
      </w:r>
      <w:r w:rsidR="00E7188E" w:rsidRPr="003E70BF">
        <w:rPr>
          <w:sz w:val="22"/>
        </w:rPr>
        <w:t xml:space="preserve">. </w:t>
      </w:r>
      <w:r w:rsidR="00AF1E39" w:rsidRPr="00AF1E39">
        <w:rPr>
          <w:sz w:val="22"/>
        </w:rPr>
        <w:t xml:space="preserve">Ответственность за ненадлежащее оказание Услуг Службы Такси несут исключительно Службы Такси, информация о которых предоставляется Заказчику по письменному мотивированному запросу в течение 3 (трех) рабочих дней с момента получения такого запроса </w:t>
      </w:r>
      <w:r w:rsidR="000D7AD5">
        <w:rPr>
          <w:sz w:val="22"/>
          <w:szCs w:val="22"/>
        </w:rPr>
        <w:t>Исполнителем</w:t>
      </w:r>
      <w:r w:rsidR="00AF1E39" w:rsidRPr="00AF1E39">
        <w:rPr>
          <w:sz w:val="22"/>
        </w:rPr>
        <w:t>.</w:t>
      </w:r>
    </w:p>
    <w:p w14:paraId="63C57E83" w14:textId="451A79C0" w:rsidR="005D3AB9" w:rsidRDefault="008F50C6" w:rsidP="003E70BF">
      <w:pPr>
        <w:pStyle w:val="af6"/>
        <w:numPr>
          <w:ilvl w:val="1"/>
          <w:numId w:val="1"/>
        </w:numPr>
        <w:ind w:left="0" w:firstLine="0"/>
        <w:jc w:val="both"/>
        <w:rPr>
          <w:sz w:val="22"/>
          <w:szCs w:val="22"/>
        </w:rPr>
      </w:pPr>
      <w:r w:rsidRPr="00F4350E">
        <w:rPr>
          <w:rStyle w:val="aa"/>
          <w:sz w:val="22"/>
          <w:szCs w:val="22"/>
        </w:rPr>
        <w:t xml:space="preserve">Стороны пришли к соглашению о том, что </w:t>
      </w:r>
      <w:r w:rsidR="00AB4E97" w:rsidRPr="00F4350E">
        <w:rPr>
          <w:rStyle w:val="aa"/>
          <w:sz w:val="22"/>
          <w:szCs w:val="22"/>
        </w:rPr>
        <w:t>объем и условия</w:t>
      </w:r>
      <w:r w:rsidR="005B457B" w:rsidRPr="00DB6D3F">
        <w:rPr>
          <w:rStyle w:val="aa"/>
          <w:sz w:val="22"/>
          <w:szCs w:val="22"/>
        </w:rPr>
        <w:t xml:space="preserve"> оказания</w:t>
      </w:r>
      <w:r w:rsidR="00AB4E97" w:rsidRPr="00DB6D3F">
        <w:rPr>
          <w:rStyle w:val="aa"/>
          <w:sz w:val="22"/>
          <w:szCs w:val="22"/>
        </w:rPr>
        <w:t xml:space="preserve"> заказываемых Услуг</w:t>
      </w:r>
      <w:r w:rsidR="00097F96">
        <w:rPr>
          <w:rStyle w:val="aa"/>
          <w:sz w:val="22"/>
          <w:szCs w:val="22"/>
        </w:rPr>
        <w:t xml:space="preserve"> Службы Такси</w:t>
      </w:r>
      <w:r w:rsidR="00AB4E97" w:rsidRPr="00DB6D3F">
        <w:rPr>
          <w:rStyle w:val="aa"/>
          <w:sz w:val="22"/>
          <w:szCs w:val="22"/>
        </w:rPr>
        <w:t xml:space="preserve"> определяются Корпоративным Пользователем</w:t>
      </w:r>
      <w:r w:rsidR="00784BB6" w:rsidRPr="00DB6D3F">
        <w:rPr>
          <w:rStyle w:val="aa"/>
          <w:sz w:val="22"/>
          <w:szCs w:val="22"/>
        </w:rPr>
        <w:t xml:space="preserve"> </w:t>
      </w:r>
      <w:r w:rsidR="007C5F59">
        <w:rPr>
          <w:rStyle w:val="aa"/>
          <w:sz w:val="22"/>
          <w:szCs w:val="22"/>
        </w:rPr>
        <w:t xml:space="preserve">и/или уполномоченными представителями Заказчика </w:t>
      </w:r>
      <w:r w:rsidR="00784BB6" w:rsidRPr="00DB6D3F">
        <w:rPr>
          <w:rStyle w:val="aa"/>
          <w:sz w:val="22"/>
          <w:szCs w:val="22"/>
        </w:rPr>
        <w:t>самостоятельно и подлежат оплате</w:t>
      </w:r>
      <w:r w:rsidR="000A32A3">
        <w:rPr>
          <w:rStyle w:val="aa"/>
          <w:sz w:val="22"/>
          <w:szCs w:val="22"/>
        </w:rPr>
        <w:t xml:space="preserve"> Заказчиком</w:t>
      </w:r>
      <w:r w:rsidR="00784BB6" w:rsidRPr="00DB6D3F">
        <w:rPr>
          <w:rStyle w:val="aa"/>
          <w:sz w:val="22"/>
          <w:szCs w:val="22"/>
        </w:rPr>
        <w:t xml:space="preserve"> в</w:t>
      </w:r>
      <w:r w:rsidR="000A32A3">
        <w:rPr>
          <w:rStyle w:val="aa"/>
          <w:sz w:val="22"/>
          <w:szCs w:val="22"/>
        </w:rPr>
        <w:t xml:space="preserve"> полном</w:t>
      </w:r>
      <w:r w:rsidR="00784BB6" w:rsidRPr="00DB6D3F">
        <w:rPr>
          <w:rStyle w:val="aa"/>
          <w:sz w:val="22"/>
          <w:szCs w:val="22"/>
        </w:rPr>
        <w:t xml:space="preserve"> объеме, </w:t>
      </w:r>
      <w:r w:rsidR="000A32A3">
        <w:rPr>
          <w:rStyle w:val="aa"/>
          <w:sz w:val="22"/>
          <w:szCs w:val="22"/>
        </w:rPr>
        <w:t>указанном</w:t>
      </w:r>
      <w:r w:rsidR="000A32A3" w:rsidRPr="00DB6D3F">
        <w:rPr>
          <w:rStyle w:val="aa"/>
          <w:sz w:val="22"/>
          <w:szCs w:val="22"/>
        </w:rPr>
        <w:t xml:space="preserve"> </w:t>
      </w:r>
      <w:r w:rsidR="00784BB6" w:rsidRPr="00DB6D3F">
        <w:rPr>
          <w:rStyle w:val="aa"/>
          <w:sz w:val="22"/>
          <w:szCs w:val="22"/>
        </w:rPr>
        <w:t>в соответств</w:t>
      </w:r>
      <w:r w:rsidR="00D320AC" w:rsidRPr="00F4350E">
        <w:rPr>
          <w:rStyle w:val="aa"/>
          <w:sz w:val="22"/>
          <w:szCs w:val="22"/>
        </w:rPr>
        <w:t>ующем</w:t>
      </w:r>
      <w:r w:rsidR="00DE167B">
        <w:rPr>
          <w:rStyle w:val="aa"/>
          <w:sz w:val="22"/>
          <w:szCs w:val="22"/>
        </w:rPr>
        <w:t xml:space="preserve"> одностороннем</w:t>
      </w:r>
      <w:r w:rsidR="00D320AC" w:rsidRPr="00F4350E">
        <w:rPr>
          <w:rStyle w:val="aa"/>
          <w:sz w:val="22"/>
          <w:szCs w:val="22"/>
        </w:rPr>
        <w:t xml:space="preserve"> Акте об оказанных услугах</w:t>
      </w:r>
      <w:r w:rsidR="000A32A3">
        <w:rPr>
          <w:rStyle w:val="aa"/>
          <w:sz w:val="22"/>
          <w:szCs w:val="22"/>
        </w:rPr>
        <w:t xml:space="preserve">, </w:t>
      </w:r>
      <w:r w:rsidR="00AA2FA5">
        <w:rPr>
          <w:rStyle w:val="aa"/>
          <w:sz w:val="22"/>
          <w:szCs w:val="22"/>
        </w:rPr>
        <w:t>оформляемом в соответствии с разделом 5 настоящего Договора (далее – «Акт»)</w:t>
      </w:r>
      <w:r w:rsidR="00D320AC" w:rsidRPr="00F4350E">
        <w:rPr>
          <w:rStyle w:val="aa"/>
          <w:sz w:val="22"/>
          <w:szCs w:val="22"/>
        </w:rPr>
        <w:t xml:space="preserve">, в том числе в случаях </w:t>
      </w:r>
      <w:r w:rsidR="00D320AC" w:rsidRPr="00F4350E">
        <w:rPr>
          <w:sz w:val="22"/>
          <w:szCs w:val="22"/>
        </w:rPr>
        <w:t xml:space="preserve">оказания </w:t>
      </w:r>
      <w:r w:rsidR="000A32A3">
        <w:rPr>
          <w:sz w:val="22"/>
          <w:szCs w:val="22"/>
        </w:rPr>
        <w:t>Услуг</w:t>
      </w:r>
      <w:r w:rsidR="00097F96">
        <w:rPr>
          <w:sz w:val="22"/>
          <w:szCs w:val="22"/>
        </w:rPr>
        <w:t xml:space="preserve"> Службы Такси</w:t>
      </w:r>
      <w:r w:rsidR="00D320AC" w:rsidRPr="00F4350E">
        <w:rPr>
          <w:sz w:val="22"/>
          <w:szCs w:val="22"/>
        </w:rPr>
        <w:t xml:space="preserve"> за пределами </w:t>
      </w:r>
      <w:r w:rsidR="000A32A3">
        <w:rPr>
          <w:sz w:val="22"/>
          <w:szCs w:val="22"/>
        </w:rPr>
        <w:t>Зоны обслуживания</w:t>
      </w:r>
      <w:r w:rsidR="00D320AC" w:rsidRPr="00F4350E">
        <w:rPr>
          <w:sz w:val="22"/>
          <w:szCs w:val="22"/>
        </w:rPr>
        <w:t>.</w:t>
      </w:r>
    </w:p>
    <w:p w14:paraId="2D7EAB0E" w14:textId="77777777" w:rsidR="00B5480F" w:rsidRPr="00CF2F69" w:rsidRDefault="00B5480F" w:rsidP="00B5480F">
      <w:pPr>
        <w:jc w:val="both"/>
        <w:rPr>
          <w:sz w:val="22"/>
          <w:szCs w:val="22"/>
        </w:rPr>
      </w:pPr>
    </w:p>
    <w:p w14:paraId="6937478E" w14:textId="23BD877B"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0D7AD5">
        <w:rPr>
          <w:i w:val="0"/>
          <w:sz w:val="22"/>
          <w:szCs w:val="22"/>
        </w:rPr>
        <w:t>сторон</w:t>
      </w:r>
    </w:p>
    <w:p w14:paraId="08C0F1D3" w14:textId="39032D29" w:rsidR="00F06CD1" w:rsidRPr="003E70BF" w:rsidRDefault="000D7AD5" w:rsidP="0002092A">
      <w:pPr>
        <w:pStyle w:val="11"/>
        <w:numPr>
          <w:ilvl w:val="1"/>
          <w:numId w:val="1"/>
        </w:numPr>
        <w:spacing w:after="0"/>
        <w:ind w:left="0" w:firstLine="0"/>
        <w:jc w:val="both"/>
        <w:rPr>
          <w:b/>
          <w:sz w:val="22"/>
          <w:szCs w:val="22"/>
        </w:rPr>
      </w:pPr>
      <w:r>
        <w:rPr>
          <w:b/>
          <w:sz w:val="22"/>
          <w:szCs w:val="22"/>
        </w:rPr>
        <w:t>Исполнитель</w:t>
      </w:r>
      <w:r w:rsidR="00F06CD1" w:rsidRPr="003E70BF">
        <w:rPr>
          <w:b/>
          <w:sz w:val="22"/>
          <w:szCs w:val="22"/>
        </w:rPr>
        <w:t xml:space="preserve"> обязуется:</w:t>
      </w:r>
    </w:p>
    <w:p w14:paraId="6D09D9F5" w14:textId="74B018B3" w:rsidR="00F270E7" w:rsidRPr="005D3AB9" w:rsidRDefault="00262B16" w:rsidP="001266DB">
      <w:pPr>
        <w:numPr>
          <w:ilvl w:val="2"/>
          <w:numId w:val="1"/>
        </w:numPr>
        <w:ind w:left="0" w:firstLine="0"/>
        <w:jc w:val="both"/>
        <w:rPr>
          <w:sz w:val="22"/>
          <w:szCs w:val="22"/>
        </w:rPr>
      </w:pPr>
      <w:r w:rsidRPr="005D3AB9">
        <w:rPr>
          <w:sz w:val="22"/>
          <w:szCs w:val="22"/>
        </w:rPr>
        <w:t>О</w:t>
      </w:r>
      <w:r w:rsidR="00F06CD1" w:rsidRPr="005D3AB9">
        <w:rPr>
          <w:sz w:val="22"/>
          <w:szCs w:val="22"/>
        </w:rPr>
        <w:t xml:space="preserve">казывать </w:t>
      </w:r>
      <w:r w:rsidR="00020FC7" w:rsidRPr="005D3AB9">
        <w:rPr>
          <w:sz w:val="22"/>
          <w:szCs w:val="22"/>
        </w:rPr>
        <w:t>Заказчику</w:t>
      </w:r>
      <w:r w:rsidR="00F270E7" w:rsidRPr="005D3AB9">
        <w:rPr>
          <w:sz w:val="22"/>
          <w:szCs w:val="22"/>
        </w:rPr>
        <w:t xml:space="preserve"> </w:t>
      </w:r>
      <w:r w:rsidR="00097F96">
        <w:rPr>
          <w:sz w:val="22"/>
          <w:szCs w:val="22"/>
        </w:rPr>
        <w:t>У</w:t>
      </w:r>
      <w:r w:rsidR="00F06CD1" w:rsidRPr="005D3AB9">
        <w:rPr>
          <w:sz w:val="22"/>
          <w:szCs w:val="22"/>
        </w:rPr>
        <w:t>слуги</w:t>
      </w:r>
      <w:r w:rsidR="000A32A3">
        <w:rPr>
          <w:sz w:val="22"/>
          <w:szCs w:val="22"/>
        </w:rPr>
        <w:t>, предусмотренные настоящим Договором,</w:t>
      </w:r>
      <w:r w:rsidR="00F06CD1" w:rsidRPr="005D3AB9">
        <w:rPr>
          <w:sz w:val="22"/>
          <w:szCs w:val="22"/>
        </w:rPr>
        <w:t xml:space="preserve"> в </w:t>
      </w:r>
      <w:r w:rsidR="00416631" w:rsidRPr="005D3AB9">
        <w:rPr>
          <w:sz w:val="22"/>
          <w:szCs w:val="22"/>
        </w:rPr>
        <w:t xml:space="preserve">соответствии </w:t>
      </w:r>
      <w:r w:rsidR="000A32A3">
        <w:rPr>
          <w:sz w:val="22"/>
          <w:szCs w:val="22"/>
        </w:rPr>
        <w:t>условиями настоящего Договора</w:t>
      </w:r>
      <w:r w:rsidR="00286FC1" w:rsidRPr="005D3AB9">
        <w:rPr>
          <w:sz w:val="22"/>
          <w:szCs w:val="22"/>
        </w:rPr>
        <w:t>.</w:t>
      </w:r>
      <w:r w:rsidR="00F270E7" w:rsidRPr="005D3AB9">
        <w:rPr>
          <w:sz w:val="22"/>
          <w:szCs w:val="22"/>
        </w:rPr>
        <w:t xml:space="preserve"> </w:t>
      </w:r>
      <w:r w:rsidR="00757E29" w:rsidRPr="005D3AB9">
        <w:rPr>
          <w:sz w:val="22"/>
          <w:szCs w:val="22"/>
        </w:rPr>
        <w:t xml:space="preserve">Настоящее обязательство является встречным по отношению </w:t>
      </w:r>
      <w:r w:rsidR="00AF6E25" w:rsidRPr="005D3AB9">
        <w:rPr>
          <w:sz w:val="22"/>
          <w:szCs w:val="22"/>
        </w:rPr>
        <w:t>к</w:t>
      </w:r>
      <w:r w:rsidR="00757E29" w:rsidRPr="005D3AB9">
        <w:rPr>
          <w:sz w:val="22"/>
          <w:szCs w:val="22"/>
        </w:rPr>
        <w:t xml:space="preserve"> обязательству</w:t>
      </w:r>
      <w:r w:rsidR="000A32A3">
        <w:rPr>
          <w:sz w:val="22"/>
          <w:szCs w:val="22"/>
        </w:rPr>
        <w:t xml:space="preserve"> Заказчика</w:t>
      </w:r>
      <w:r w:rsidR="00757E29" w:rsidRPr="005D3AB9">
        <w:rPr>
          <w:sz w:val="22"/>
          <w:szCs w:val="22"/>
        </w:rPr>
        <w:t>, указанному в п. 4.1.</w:t>
      </w:r>
      <w:r w:rsidR="00CB5121">
        <w:rPr>
          <w:sz w:val="22"/>
          <w:szCs w:val="22"/>
        </w:rPr>
        <w:t>4</w:t>
      </w:r>
      <w:r w:rsidR="00757E29" w:rsidRPr="005D3AB9">
        <w:rPr>
          <w:sz w:val="22"/>
          <w:szCs w:val="22"/>
        </w:rPr>
        <w:t>. Договора.</w:t>
      </w:r>
    </w:p>
    <w:p w14:paraId="2DFB6F96" w14:textId="32226138" w:rsidR="00A42CDC" w:rsidRPr="005D3AB9" w:rsidRDefault="00262B16" w:rsidP="001266DB">
      <w:pPr>
        <w:numPr>
          <w:ilvl w:val="2"/>
          <w:numId w:val="1"/>
        </w:numPr>
        <w:ind w:left="0" w:firstLine="0"/>
        <w:jc w:val="both"/>
        <w:rPr>
          <w:sz w:val="22"/>
          <w:szCs w:val="22"/>
        </w:rPr>
      </w:pPr>
      <w:r w:rsidRPr="005D3AB9">
        <w:rPr>
          <w:sz w:val="22"/>
          <w:szCs w:val="22"/>
        </w:rPr>
        <w:t>Н</w:t>
      </w:r>
      <w:r w:rsidR="007574C4" w:rsidRPr="005D3AB9">
        <w:rPr>
          <w:sz w:val="22"/>
          <w:szCs w:val="22"/>
        </w:rPr>
        <w:t xml:space="preserve">аправлять </w:t>
      </w:r>
      <w:r w:rsidR="006C7143">
        <w:rPr>
          <w:sz w:val="22"/>
          <w:szCs w:val="22"/>
        </w:rPr>
        <w:t>Заказчику</w:t>
      </w:r>
      <w:r w:rsidR="007574C4" w:rsidRPr="005D3AB9">
        <w:rPr>
          <w:sz w:val="22"/>
          <w:szCs w:val="22"/>
        </w:rPr>
        <w:t xml:space="preserve"> </w:t>
      </w:r>
      <w:r w:rsidR="00AA2FA5">
        <w:rPr>
          <w:sz w:val="22"/>
          <w:szCs w:val="22"/>
        </w:rPr>
        <w:t>Акт</w:t>
      </w:r>
      <w:r w:rsidR="00020FC7" w:rsidRPr="005D3AB9">
        <w:rPr>
          <w:sz w:val="22"/>
          <w:szCs w:val="22"/>
        </w:rPr>
        <w:t xml:space="preserve"> и счет-</w:t>
      </w:r>
      <w:r w:rsidR="007574C4" w:rsidRPr="005D3AB9">
        <w:rPr>
          <w:sz w:val="22"/>
          <w:szCs w:val="22"/>
        </w:rPr>
        <w:t xml:space="preserve">фактуру в порядке, предусмотренном в </w:t>
      </w:r>
      <w:r w:rsidR="0015231E">
        <w:rPr>
          <w:sz w:val="22"/>
          <w:szCs w:val="22"/>
        </w:rPr>
        <w:t>разделе</w:t>
      </w:r>
      <w:r w:rsidR="007574C4" w:rsidRPr="005D3AB9">
        <w:rPr>
          <w:sz w:val="22"/>
          <w:szCs w:val="22"/>
        </w:rPr>
        <w:t xml:space="preserve"> 5 настоящего Договора.</w:t>
      </w:r>
    </w:p>
    <w:p w14:paraId="21F49068" w14:textId="70414710" w:rsidR="00416631" w:rsidRDefault="00262B16" w:rsidP="001266DB">
      <w:pPr>
        <w:numPr>
          <w:ilvl w:val="2"/>
          <w:numId w:val="1"/>
        </w:numPr>
        <w:ind w:left="0" w:firstLine="0"/>
        <w:jc w:val="both"/>
        <w:rPr>
          <w:sz w:val="22"/>
          <w:szCs w:val="22"/>
        </w:rPr>
      </w:pPr>
      <w:r w:rsidRPr="005D3AB9">
        <w:rPr>
          <w:sz w:val="22"/>
          <w:szCs w:val="22"/>
        </w:rPr>
        <w:t>П</w:t>
      </w:r>
      <w:r w:rsidR="00416631" w:rsidRPr="005D3AB9">
        <w:rPr>
          <w:sz w:val="22"/>
          <w:szCs w:val="22"/>
        </w:rPr>
        <w:t xml:space="preserve">ри оказании </w:t>
      </w:r>
      <w:r w:rsidR="005F6B7E">
        <w:rPr>
          <w:sz w:val="22"/>
          <w:szCs w:val="22"/>
        </w:rPr>
        <w:t>У</w:t>
      </w:r>
      <w:r w:rsidR="00416631" w:rsidRPr="005D3AB9">
        <w:rPr>
          <w:sz w:val="22"/>
          <w:szCs w:val="22"/>
        </w:rPr>
        <w:t xml:space="preserve">слуг по Договору обеспечить возможность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через </w:t>
      </w:r>
      <w:r w:rsidR="00F4350E">
        <w:rPr>
          <w:sz w:val="22"/>
          <w:szCs w:val="22"/>
        </w:rPr>
        <w:t>Личный кабинет</w:t>
      </w:r>
      <w:r w:rsidR="00416631" w:rsidRPr="005D3AB9">
        <w:rPr>
          <w:sz w:val="22"/>
          <w:szCs w:val="22"/>
        </w:rPr>
        <w:t xml:space="preserve">, при этом </w:t>
      </w:r>
      <w:r w:rsidR="008A5EB8">
        <w:rPr>
          <w:sz w:val="22"/>
          <w:szCs w:val="22"/>
        </w:rPr>
        <w:t>Исполнитель</w:t>
      </w:r>
      <w:r w:rsidR="00416631" w:rsidRPr="005D3AB9">
        <w:rPr>
          <w:sz w:val="22"/>
          <w:szCs w:val="22"/>
        </w:rPr>
        <w:t xml:space="preserve"> не несет ответственности в случае невозможности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по причинам, не зависящим от </w:t>
      </w:r>
      <w:r w:rsidR="008A5EB8">
        <w:rPr>
          <w:sz w:val="22"/>
          <w:szCs w:val="22"/>
        </w:rPr>
        <w:t>Исполнителя</w:t>
      </w:r>
      <w:r w:rsidR="00416631" w:rsidRPr="005D3AB9">
        <w:rPr>
          <w:sz w:val="22"/>
          <w:szCs w:val="22"/>
        </w:rPr>
        <w:t>.</w:t>
      </w:r>
    </w:p>
    <w:p w14:paraId="286BE864" w14:textId="042DD502" w:rsidR="000852E1" w:rsidRDefault="00270141" w:rsidP="001266DB">
      <w:pPr>
        <w:numPr>
          <w:ilvl w:val="2"/>
          <w:numId w:val="1"/>
        </w:numPr>
        <w:ind w:left="0" w:firstLine="0"/>
        <w:jc w:val="both"/>
        <w:rPr>
          <w:sz w:val="22"/>
          <w:szCs w:val="22"/>
        </w:rPr>
      </w:pPr>
      <w:r>
        <w:rPr>
          <w:sz w:val="22"/>
          <w:szCs w:val="22"/>
        </w:rPr>
        <w:t>В</w:t>
      </w:r>
      <w:r w:rsidR="000852E1">
        <w:rPr>
          <w:sz w:val="22"/>
          <w:szCs w:val="22"/>
        </w:rPr>
        <w:t xml:space="preserve"> течение 1 (одного) рабочего дня с даты </w:t>
      </w:r>
      <w:r>
        <w:rPr>
          <w:sz w:val="22"/>
          <w:szCs w:val="22"/>
        </w:rPr>
        <w:t>заключения настоящего Договора</w:t>
      </w:r>
      <w:r w:rsidR="000852E1">
        <w:rPr>
          <w:sz w:val="22"/>
          <w:szCs w:val="22"/>
        </w:rPr>
        <w:t xml:space="preserve"> предоставить Заказчику лог</w:t>
      </w:r>
      <w:r w:rsidR="00A17F82">
        <w:rPr>
          <w:sz w:val="22"/>
          <w:szCs w:val="22"/>
        </w:rPr>
        <w:t>ин и пароль от Личного кабинета</w:t>
      </w:r>
      <w:r>
        <w:rPr>
          <w:sz w:val="22"/>
          <w:szCs w:val="22"/>
        </w:rPr>
        <w:t xml:space="preserve"> по электронной почте</w:t>
      </w:r>
      <w:r w:rsidR="004B7F1C">
        <w:rPr>
          <w:sz w:val="22"/>
          <w:szCs w:val="22"/>
        </w:rPr>
        <w:t>.</w:t>
      </w:r>
    </w:p>
    <w:p w14:paraId="605EFAE9" w14:textId="0A137A1E" w:rsidR="005D525F" w:rsidRPr="005D3AB9" w:rsidRDefault="005D525F" w:rsidP="001266DB">
      <w:pPr>
        <w:numPr>
          <w:ilvl w:val="2"/>
          <w:numId w:val="1"/>
        </w:numPr>
        <w:ind w:left="0" w:firstLine="0"/>
        <w:jc w:val="both"/>
        <w:rPr>
          <w:sz w:val="22"/>
          <w:szCs w:val="22"/>
        </w:rPr>
      </w:pPr>
      <w:r>
        <w:rPr>
          <w:sz w:val="22"/>
          <w:szCs w:val="22"/>
        </w:rPr>
        <w:t>В случае поступления от Корпоративных Пользователей</w:t>
      </w:r>
      <w:r w:rsidR="00A17F82">
        <w:rPr>
          <w:sz w:val="22"/>
          <w:szCs w:val="22"/>
        </w:rPr>
        <w:t xml:space="preserve"> или от Заказчика </w:t>
      </w:r>
      <w:r>
        <w:rPr>
          <w:sz w:val="22"/>
          <w:szCs w:val="22"/>
        </w:rPr>
        <w:t xml:space="preserve">через Сервис </w:t>
      </w:r>
      <w:r w:rsidR="00DE167B">
        <w:rPr>
          <w:sz w:val="22"/>
          <w:szCs w:val="22"/>
        </w:rPr>
        <w:t>мотивированных</w:t>
      </w:r>
      <w:r>
        <w:rPr>
          <w:sz w:val="22"/>
          <w:szCs w:val="22"/>
        </w:rPr>
        <w:t xml:space="preserve"> жалоб в части оказания </w:t>
      </w:r>
      <w:r w:rsidR="005F6B7E">
        <w:rPr>
          <w:sz w:val="22"/>
          <w:szCs w:val="22"/>
        </w:rPr>
        <w:t xml:space="preserve">Службами Такси </w:t>
      </w:r>
      <w:r>
        <w:rPr>
          <w:sz w:val="22"/>
          <w:szCs w:val="22"/>
        </w:rPr>
        <w:t xml:space="preserve">Услуг </w:t>
      </w:r>
      <w:r w:rsidR="00097F96">
        <w:rPr>
          <w:sz w:val="22"/>
          <w:szCs w:val="22"/>
        </w:rPr>
        <w:t>Службы Такси</w:t>
      </w:r>
      <w:r>
        <w:rPr>
          <w:sz w:val="22"/>
          <w:szCs w:val="22"/>
        </w:rPr>
        <w:t xml:space="preserve">, </w:t>
      </w:r>
      <w:r w:rsidR="003B1DFA">
        <w:rPr>
          <w:sz w:val="22"/>
          <w:szCs w:val="22"/>
        </w:rPr>
        <w:t xml:space="preserve">рассмотреть такие жалобы и </w:t>
      </w:r>
      <w:r w:rsidR="00E93342">
        <w:rPr>
          <w:sz w:val="22"/>
          <w:szCs w:val="22"/>
        </w:rPr>
        <w:t>оказать содействие</w:t>
      </w:r>
      <w:r>
        <w:rPr>
          <w:sz w:val="22"/>
          <w:szCs w:val="22"/>
        </w:rPr>
        <w:t xml:space="preserve"> по урегулированию возникших разногласий</w:t>
      </w:r>
      <w:r w:rsidR="00A17F82">
        <w:rPr>
          <w:sz w:val="22"/>
          <w:szCs w:val="22"/>
        </w:rPr>
        <w:t xml:space="preserve"> между Корпоративным Пользователем/Заказчиком и Службой Такси</w:t>
      </w:r>
      <w:r>
        <w:rPr>
          <w:sz w:val="22"/>
          <w:szCs w:val="22"/>
        </w:rPr>
        <w:t xml:space="preserve">. </w:t>
      </w:r>
    </w:p>
    <w:p w14:paraId="4FB61D12" w14:textId="5871A713" w:rsidR="00262B16" w:rsidRDefault="00262B16" w:rsidP="0002092A">
      <w:pPr>
        <w:ind w:left="720"/>
        <w:jc w:val="both"/>
        <w:rPr>
          <w:ins w:id="0" w:author="Денис Косьмин" w:date="2023-01-19T22:21:00Z"/>
          <w:sz w:val="22"/>
          <w:szCs w:val="22"/>
          <w:highlight w:val="yellow"/>
        </w:rPr>
      </w:pPr>
    </w:p>
    <w:p w14:paraId="1B237A11" w14:textId="2BEF069D" w:rsidR="004D024F" w:rsidRDefault="004D024F" w:rsidP="0002092A">
      <w:pPr>
        <w:ind w:left="720"/>
        <w:jc w:val="both"/>
        <w:rPr>
          <w:ins w:id="1" w:author="Денис Косьмин" w:date="2023-01-19T22:21:00Z"/>
          <w:sz w:val="22"/>
          <w:szCs w:val="22"/>
          <w:highlight w:val="yellow"/>
        </w:rPr>
      </w:pPr>
    </w:p>
    <w:p w14:paraId="0BDD8057" w14:textId="0E996498" w:rsidR="004D024F" w:rsidRDefault="004D024F" w:rsidP="0002092A">
      <w:pPr>
        <w:ind w:left="720"/>
        <w:jc w:val="both"/>
        <w:rPr>
          <w:ins w:id="2" w:author="Денис Косьмин" w:date="2023-01-19T22:21:00Z"/>
          <w:sz w:val="22"/>
          <w:szCs w:val="22"/>
          <w:highlight w:val="yellow"/>
        </w:rPr>
      </w:pPr>
    </w:p>
    <w:p w14:paraId="2DB4CABA" w14:textId="77777777" w:rsidR="004D024F" w:rsidRPr="0010793B" w:rsidRDefault="004D024F" w:rsidP="0002092A">
      <w:pPr>
        <w:ind w:left="720"/>
        <w:jc w:val="both"/>
        <w:rPr>
          <w:sz w:val="22"/>
          <w:szCs w:val="22"/>
          <w:highlight w:val="yellow"/>
        </w:rPr>
      </w:pPr>
    </w:p>
    <w:p w14:paraId="18860A37" w14:textId="13502567" w:rsidR="004B431D" w:rsidRPr="003E70BF" w:rsidRDefault="008A5EB8" w:rsidP="008A3060">
      <w:pPr>
        <w:pStyle w:val="11"/>
        <w:numPr>
          <w:ilvl w:val="1"/>
          <w:numId w:val="1"/>
        </w:numPr>
        <w:spacing w:after="0"/>
        <w:jc w:val="both"/>
        <w:rPr>
          <w:b/>
          <w:sz w:val="22"/>
          <w:szCs w:val="22"/>
        </w:rPr>
      </w:pPr>
      <w:r w:rsidRPr="008A5EB8">
        <w:rPr>
          <w:b/>
          <w:sz w:val="22"/>
          <w:szCs w:val="22"/>
        </w:rPr>
        <w:lastRenderedPageBreak/>
        <w:t>Исполнитель</w:t>
      </w:r>
      <w:r w:rsidR="004B431D" w:rsidRPr="003E70BF">
        <w:rPr>
          <w:b/>
          <w:sz w:val="22"/>
          <w:szCs w:val="22"/>
        </w:rPr>
        <w:t xml:space="preserve"> вправе:</w:t>
      </w:r>
    </w:p>
    <w:p w14:paraId="6CB0074E" w14:textId="107B0CDF" w:rsidR="004D024F" w:rsidRDefault="004D024F" w:rsidP="001266DB">
      <w:pPr>
        <w:pStyle w:val="af6"/>
        <w:numPr>
          <w:ilvl w:val="2"/>
          <w:numId w:val="1"/>
        </w:numPr>
        <w:tabs>
          <w:tab w:val="left" w:pos="567"/>
        </w:tabs>
        <w:autoSpaceDE w:val="0"/>
        <w:autoSpaceDN w:val="0"/>
        <w:adjustRightInd w:val="0"/>
        <w:ind w:left="0" w:firstLine="0"/>
        <w:contextualSpacing w:val="0"/>
        <w:jc w:val="both"/>
        <w:rPr>
          <w:ins w:id="3" w:author="Денис Косьмин" w:date="2023-01-19T22:21:00Z"/>
          <w:sz w:val="22"/>
          <w:szCs w:val="22"/>
        </w:rPr>
      </w:pPr>
      <w:ins w:id="4" w:author="Денис Косьмин" w:date="2023-01-19T22:21:00Z">
        <w:r>
          <w:rPr>
            <w:sz w:val="22"/>
            <w:szCs w:val="22"/>
          </w:rPr>
          <w:t>В</w:t>
        </w:r>
        <w:r w:rsidRPr="00CF2F69">
          <w:rPr>
            <w:sz w:val="22"/>
            <w:szCs w:val="22"/>
          </w:rPr>
          <w:t xml:space="preserve">носить изменения в </w:t>
        </w:r>
        <w:r>
          <w:rPr>
            <w:sz w:val="22"/>
            <w:szCs w:val="22"/>
          </w:rPr>
          <w:t>Тарифы путем опубликования их в новой редакции в Личном кабинете.</w:t>
        </w:r>
        <w:r w:rsidRPr="006D583B">
          <w:rPr>
            <w:sz w:val="22"/>
            <w:szCs w:val="22"/>
          </w:rPr>
          <w:t xml:space="preserve"> Указанные изменения</w:t>
        </w:r>
        <w:r w:rsidRPr="00CF2F69">
          <w:rPr>
            <w:sz w:val="22"/>
            <w:szCs w:val="22"/>
          </w:rPr>
          <w:t xml:space="preserve"> вступают в силу </w:t>
        </w:r>
        <w:r>
          <w:rPr>
            <w:sz w:val="22"/>
            <w:szCs w:val="22"/>
          </w:rPr>
          <w:t>в момент</w:t>
        </w:r>
        <w:r w:rsidRPr="00CF2F69">
          <w:rPr>
            <w:sz w:val="22"/>
            <w:szCs w:val="22"/>
          </w:rPr>
          <w:t xml:space="preserve"> их опубликования</w:t>
        </w:r>
        <w:r>
          <w:rPr>
            <w:sz w:val="22"/>
            <w:szCs w:val="22"/>
          </w:rPr>
          <w:t>.</w:t>
        </w:r>
        <w:r w:rsidRPr="007D2953">
          <w:rPr>
            <w:sz w:val="22"/>
            <w:szCs w:val="22"/>
          </w:rPr>
          <w:t xml:space="preserve"> </w:t>
        </w:r>
        <w:r>
          <w:rPr>
            <w:sz w:val="22"/>
            <w:szCs w:val="22"/>
          </w:rPr>
          <w:t>Исполнитель вправе уведомлять Заказчика о таких изменениях.</w:t>
        </w:r>
      </w:ins>
    </w:p>
    <w:p w14:paraId="0388D9E9" w14:textId="120BE07E" w:rsidR="007D2953" w:rsidRDefault="007D295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Получать от Заказчика денежные суммы в счет оплаты </w:t>
      </w:r>
      <w:r w:rsidR="00097F96">
        <w:rPr>
          <w:sz w:val="22"/>
          <w:szCs w:val="22"/>
        </w:rPr>
        <w:t>У</w:t>
      </w:r>
      <w:r>
        <w:rPr>
          <w:sz w:val="22"/>
          <w:szCs w:val="22"/>
        </w:rPr>
        <w:t>слуг</w:t>
      </w:r>
      <w:r w:rsidR="004B7F1C">
        <w:rPr>
          <w:sz w:val="22"/>
          <w:szCs w:val="22"/>
        </w:rPr>
        <w:t xml:space="preserve">, оказываемых </w:t>
      </w:r>
      <w:r w:rsidR="008A5EB8" w:rsidRPr="008A5EB8">
        <w:rPr>
          <w:sz w:val="22"/>
          <w:szCs w:val="22"/>
        </w:rPr>
        <w:t>И</w:t>
      </w:r>
      <w:r w:rsidR="008A5EB8">
        <w:rPr>
          <w:sz w:val="22"/>
          <w:szCs w:val="22"/>
        </w:rPr>
        <w:t>сполнителем</w:t>
      </w:r>
      <w:r w:rsidR="004B7F1C">
        <w:rPr>
          <w:sz w:val="22"/>
          <w:szCs w:val="22"/>
        </w:rPr>
        <w:t>, по настоящему Договору,</w:t>
      </w:r>
      <w:r>
        <w:rPr>
          <w:sz w:val="22"/>
          <w:szCs w:val="22"/>
        </w:rPr>
        <w:t xml:space="preserve"> в порядке и на условиях, определённых настоящим Договором.</w:t>
      </w:r>
    </w:p>
    <w:p w14:paraId="18C08044" w14:textId="2493A496" w:rsidR="00DE167B" w:rsidRDefault="00DE167B"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Приостановить оказание </w:t>
      </w:r>
      <w:r w:rsidR="00097F96">
        <w:rPr>
          <w:sz w:val="22"/>
          <w:szCs w:val="22"/>
        </w:rPr>
        <w:t>Услуг</w:t>
      </w:r>
      <w:r>
        <w:rPr>
          <w:sz w:val="22"/>
          <w:szCs w:val="22"/>
        </w:rPr>
        <w:t xml:space="preserve">, в случае наличия у Заказчика задолженности перед </w:t>
      </w:r>
      <w:r w:rsidR="008A5EB8">
        <w:rPr>
          <w:sz w:val="22"/>
          <w:szCs w:val="22"/>
        </w:rPr>
        <w:t xml:space="preserve">Исполнителем </w:t>
      </w:r>
      <w:r>
        <w:rPr>
          <w:sz w:val="22"/>
          <w:szCs w:val="22"/>
        </w:rPr>
        <w:t>по настоящему Договору.</w:t>
      </w:r>
    </w:p>
    <w:p w14:paraId="55900605" w14:textId="2BB5547C" w:rsidR="00072FB3" w:rsidRDefault="00072FB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Уведомлять Заказчика по электронной почте о подозрениях в отношении того, что Услугами Службы Такси </w:t>
      </w:r>
      <w:r w:rsidR="00E97626">
        <w:rPr>
          <w:sz w:val="22"/>
          <w:szCs w:val="22"/>
        </w:rPr>
        <w:t xml:space="preserve">от имени Заказчика </w:t>
      </w:r>
      <w:r>
        <w:rPr>
          <w:sz w:val="22"/>
          <w:szCs w:val="22"/>
        </w:rPr>
        <w:t>пользуются третьи лица, не признаваемые Корпоративными Пользователями в соответствии с настоящим Договором</w:t>
      </w:r>
      <w:r w:rsidR="00E97626">
        <w:rPr>
          <w:sz w:val="22"/>
          <w:szCs w:val="22"/>
        </w:rPr>
        <w:t>.</w:t>
      </w:r>
    </w:p>
    <w:p w14:paraId="6CE0ABDA" w14:textId="4605FD29" w:rsidR="001022BE" w:rsidRPr="00DF3056" w:rsidRDefault="001022BE" w:rsidP="001022BE">
      <w:pPr>
        <w:rPr>
          <w:rFonts w:ascii="Calibri" w:hAnsi="Calibri"/>
          <w:color w:val="1F497D"/>
          <w:sz w:val="22"/>
          <w:szCs w:val="22"/>
        </w:rPr>
      </w:pPr>
    </w:p>
    <w:p w14:paraId="7C0F4E8C" w14:textId="292944B6"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E34C4B" w:rsidRPr="005D3AB9">
        <w:rPr>
          <w:i w:val="0"/>
          <w:sz w:val="22"/>
          <w:szCs w:val="22"/>
        </w:rPr>
        <w:t>Заказчика:</w:t>
      </w:r>
    </w:p>
    <w:p w14:paraId="72455A33" w14:textId="501006B1" w:rsidR="00F06CD1" w:rsidRPr="003E70BF" w:rsidRDefault="00F94257" w:rsidP="0002092A">
      <w:pPr>
        <w:pStyle w:val="11"/>
        <w:numPr>
          <w:ilvl w:val="1"/>
          <w:numId w:val="1"/>
        </w:numPr>
        <w:spacing w:after="0"/>
        <w:ind w:left="0" w:firstLine="0"/>
        <w:jc w:val="both"/>
        <w:rPr>
          <w:b/>
          <w:sz w:val="22"/>
          <w:szCs w:val="22"/>
        </w:rPr>
      </w:pPr>
      <w:r w:rsidRPr="003E70BF">
        <w:rPr>
          <w:b/>
          <w:sz w:val="22"/>
          <w:szCs w:val="22"/>
        </w:rPr>
        <w:t>Заказчик</w:t>
      </w:r>
      <w:r w:rsidR="00F270E7" w:rsidRPr="003E70BF">
        <w:rPr>
          <w:b/>
          <w:sz w:val="22"/>
          <w:szCs w:val="22"/>
        </w:rPr>
        <w:t xml:space="preserve"> </w:t>
      </w:r>
      <w:r w:rsidR="00F06CD1" w:rsidRPr="003E70BF">
        <w:rPr>
          <w:b/>
          <w:sz w:val="22"/>
          <w:szCs w:val="22"/>
        </w:rPr>
        <w:t>обязуется:</w:t>
      </w:r>
    </w:p>
    <w:p w14:paraId="69A254C8" w14:textId="2CF6A08D" w:rsidR="00F06CD1" w:rsidRPr="005D3AB9" w:rsidRDefault="00F05D92" w:rsidP="001266DB">
      <w:pPr>
        <w:numPr>
          <w:ilvl w:val="2"/>
          <w:numId w:val="1"/>
        </w:numPr>
        <w:ind w:left="0" w:firstLine="0"/>
        <w:jc w:val="both"/>
        <w:rPr>
          <w:sz w:val="22"/>
          <w:szCs w:val="22"/>
        </w:rPr>
      </w:pPr>
      <w:r>
        <w:rPr>
          <w:sz w:val="22"/>
          <w:szCs w:val="22"/>
        </w:rPr>
        <w:t>Назначить со своей стороны лиц,</w:t>
      </w:r>
      <w:r w:rsidR="00F06CD1" w:rsidRPr="005D3AB9">
        <w:rPr>
          <w:sz w:val="22"/>
          <w:szCs w:val="22"/>
        </w:rPr>
        <w:t xml:space="preserve"> ответственных за оперативное взаимодействие по вопросам исполнения Договора в течение </w:t>
      </w:r>
      <w:r w:rsidR="008E4309" w:rsidRPr="005D3AB9">
        <w:rPr>
          <w:sz w:val="22"/>
          <w:szCs w:val="22"/>
        </w:rPr>
        <w:t>срока действия Договора</w:t>
      </w:r>
      <w:r w:rsidR="00F06CD1" w:rsidRPr="005D3AB9">
        <w:rPr>
          <w:sz w:val="22"/>
          <w:szCs w:val="22"/>
        </w:rPr>
        <w:t>.</w:t>
      </w:r>
    </w:p>
    <w:p w14:paraId="4F9B46CB" w14:textId="798E23AC" w:rsidR="00514C66" w:rsidRDefault="009F3C92" w:rsidP="001266DB">
      <w:pPr>
        <w:numPr>
          <w:ilvl w:val="2"/>
          <w:numId w:val="1"/>
        </w:numPr>
        <w:ind w:left="0" w:firstLine="0"/>
        <w:jc w:val="both"/>
        <w:rPr>
          <w:sz w:val="22"/>
          <w:szCs w:val="22"/>
        </w:rPr>
      </w:pPr>
      <w:r w:rsidRPr="00F94257">
        <w:rPr>
          <w:sz w:val="22"/>
          <w:szCs w:val="22"/>
        </w:rPr>
        <w:t xml:space="preserve">До начала оказания </w:t>
      </w:r>
      <w:r w:rsidR="008A5EB8">
        <w:rPr>
          <w:sz w:val="22"/>
          <w:szCs w:val="22"/>
        </w:rPr>
        <w:t xml:space="preserve">Исполнителем </w:t>
      </w:r>
      <w:r w:rsidR="00097F96">
        <w:rPr>
          <w:sz w:val="22"/>
          <w:szCs w:val="22"/>
        </w:rPr>
        <w:t>У</w:t>
      </w:r>
      <w:r w:rsidRPr="00F94257">
        <w:rPr>
          <w:sz w:val="22"/>
          <w:szCs w:val="22"/>
        </w:rPr>
        <w:t xml:space="preserve">слуг по Договору </w:t>
      </w:r>
      <w:r w:rsidR="00B76AEB">
        <w:rPr>
          <w:sz w:val="22"/>
          <w:szCs w:val="22"/>
        </w:rPr>
        <w:t xml:space="preserve">в </w:t>
      </w:r>
      <w:r w:rsidR="00F4350E">
        <w:rPr>
          <w:sz w:val="22"/>
          <w:szCs w:val="22"/>
        </w:rPr>
        <w:t>Личном кабинете</w:t>
      </w:r>
      <w:r w:rsidR="00B76AEB">
        <w:rPr>
          <w:sz w:val="22"/>
          <w:szCs w:val="22"/>
        </w:rPr>
        <w:t xml:space="preserve"> указать номера </w:t>
      </w:r>
      <w:r w:rsidR="00303E07">
        <w:rPr>
          <w:sz w:val="22"/>
          <w:szCs w:val="22"/>
        </w:rPr>
        <w:t xml:space="preserve">мобильных </w:t>
      </w:r>
      <w:r w:rsidR="00B76AEB">
        <w:rPr>
          <w:sz w:val="22"/>
          <w:szCs w:val="22"/>
        </w:rPr>
        <w:t>телефоно</w:t>
      </w:r>
      <w:r w:rsidR="00303E07">
        <w:rPr>
          <w:sz w:val="22"/>
          <w:szCs w:val="22"/>
        </w:rPr>
        <w:t>в Корпоративных Пользователей</w:t>
      </w:r>
      <w:r w:rsidR="00514C66">
        <w:rPr>
          <w:sz w:val="22"/>
          <w:szCs w:val="22"/>
        </w:rPr>
        <w:t xml:space="preserve">, а также иную информацию, необходимую для оказания </w:t>
      </w:r>
      <w:r w:rsidR="005F6B7E">
        <w:rPr>
          <w:sz w:val="22"/>
          <w:szCs w:val="22"/>
        </w:rPr>
        <w:t>У</w:t>
      </w:r>
      <w:r w:rsidR="00514C66">
        <w:rPr>
          <w:sz w:val="22"/>
          <w:szCs w:val="22"/>
        </w:rPr>
        <w:t>слуг по Договору</w:t>
      </w:r>
      <w:r w:rsidR="00F94257" w:rsidRPr="00F94257">
        <w:rPr>
          <w:sz w:val="22"/>
          <w:szCs w:val="22"/>
        </w:rPr>
        <w:t xml:space="preserve">. </w:t>
      </w:r>
      <w:r w:rsidR="00CA6124">
        <w:rPr>
          <w:sz w:val="22"/>
          <w:szCs w:val="22"/>
        </w:rPr>
        <w:t xml:space="preserve">При этом Заказчик </w:t>
      </w:r>
      <w:r w:rsidR="00AC586C">
        <w:rPr>
          <w:sz w:val="22"/>
          <w:szCs w:val="22"/>
        </w:rPr>
        <w:t>заверяет</w:t>
      </w:r>
      <w:r w:rsidR="00CA6124">
        <w:rPr>
          <w:sz w:val="22"/>
          <w:szCs w:val="22"/>
        </w:rPr>
        <w:t>, что предоставление Заказчиком такой информации, содержание информации, и использование и</w:t>
      </w:r>
      <w:r w:rsidR="00200AA4">
        <w:rPr>
          <w:sz w:val="22"/>
          <w:szCs w:val="22"/>
        </w:rPr>
        <w:t xml:space="preserve">нформации </w:t>
      </w:r>
      <w:r w:rsidR="008A5EB8">
        <w:rPr>
          <w:sz w:val="22"/>
          <w:szCs w:val="22"/>
        </w:rPr>
        <w:t xml:space="preserve">Исполнителем </w:t>
      </w:r>
      <w:r w:rsidR="00CA6124">
        <w:rPr>
          <w:sz w:val="22"/>
          <w:szCs w:val="22"/>
        </w:rPr>
        <w:t xml:space="preserve">в соответствии с условиями Договора не нарушает права третьих лиц, нормы действующего законодательства, включая законодательство о персональных данных, не обременено правами третьих лиц, не повлечет у </w:t>
      </w:r>
      <w:r w:rsidR="008A5EB8">
        <w:rPr>
          <w:sz w:val="22"/>
          <w:szCs w:val="22"/>
        </w:rPr>
        <w:t xml:space="preserve">Исполнителя </w:t>
      </w:r>
      <w:r w:rsidR="00CA6124">
        <w:rPr>
          <w:sz w:val="22"/>
          <w:szCs w:val="22"/>
        </w:rPr>
        <w:t>обязательств по выплате вознаграждения третьим лицам.</w:t>
      </w:r>
    </w:p>
    <w:p w14:paraId="69140E36" w14:textId="6502D56E" w:rsidR="005D3AB9" w:rsidRDefault="00514C66" w:rsidP="001266DB">
      <w:pPr>
        <w:numPr>
          <w:ilvl w:val="2"/>
          <w:numId w:val="1"/>
        </w:numPr>
        <w:ind w:left="0" w:firstLine="0"/>
        <w:jc w:val="both"/>
        <w:rPr>
          <w:sz w:val="22"/>
          <w:szCs w:val="22"/>
        </w:rPr>
      </w:pPr>
      <w:r>
        <w:rPr>
          <w:sz w:val="22"/>
          <w:szCs w:val="22"/>
        </w:rPr>
        <w:t>Поддерживать перечень Корпоративных Пользователей</w:t>
      </w:r>
      <w:r w:rsidR="005D525F">
        <w:rPr>
          <w:sz w:val="22"/>
          <w:szCs w:val="22"/>
        </w:rPr>
        <w:t>, а также информацию о таких Корпоративных Пользователях</w:t>
      </w:r>
      <w:r>
        <w:rPr>
          <w:sz w:val="22"/>
          <w:szCs w:val="22"/>
        </w:rPr>
        <w:t>, указанн</w:t>
      </w:r>
      <w:r w:rsidR="00AC586C">
        <w:rPr>
          <w:sz w:val="22"/>
          <w:szCs w:val="22"/>
        </w:rPr>
        <w:t>ую</w:t>
      </w:r>
      <w:r>
        <w:rPr>
          <w:sz w:val="22"/>
          <w:szCs w:val="22"/>
        </w:rPr>
        <w:t xml:space="preserve"> в </w:t>
      </w:r>
      <w:r w:rsidR="00DB6D3F">
        <w:rPr>
          <w:sz w:val="22"/>
          <w:szCs w:val="22"/>
        </w:rPr>
        <w:t>Личном кабинете</w:t>
      </w:r>
      <w:r>
        <w:rPr>
          <w:sz w:val="22"/>
          <w:szCs w:val="22"/>
        </w:rPr>
        <w:t xml:space="preserve"> в актуальном состоянии</w:t>
      </w:r>
      <w:r w:rsidR="005D525F">
        <w:rPr>
          <w:sz w:val="22"/>
          <w:szCs w:val="22"/>
        </w:rPr>
        <w:t xml:space="preserve"> на протяжении всего срока действия Договора</w:t>
      </w:r>
      <w:r>
        <w:rPr>
          <w:sz w:val="22"/>
          <w:szCs w:val="22"/>
        </w:rPr>
        <w:t>.</w:t>
      </w:r>
      <w:r w:rsidR="005D525F">
        <w:rPr>
          <w:sz w:val="22"/>
          <w:szCs w:val="22"/>
        </w:rPr>
        <w:t xml:space="preserve"> Для целей настоящего Договора Пользователь считается Корпоративным Пользователем до тех пор, пока информация о таком Пользоват</w:t>
      </w:r>
      <w:r w:rsidR="00AC586C">
        <w:rPr>
          <w:sz w:val="22"/>
          <w:szCs w:val="22"/>
        </w:rPr>
        <w:t>еле указана в Личном кабинете</w:t>
      </w:r>
      <w:r w:rsidR="005D525F">
        <w:rPr>
          <w:sz w:val="22"/>
          <w:szCs w:val="22"/>
        </w:rPr>
        <w:t>.</w:t>
      </w:r>
      <w:r w:rsidR="00E87A9F">
        <w:rPr>
          <w:sz w:val="22"/>
          <w:szCs w:val="22"/>
        </w:rPr>
        <w:t xml:space="preserve"> </w:t>
      </w:r>
      <w:r w:rsidR="00E87A9F" w:rsidRPr="00E87A9F">
        <w:rPr>
          <w:sz w:val="22"/>
          <w:szCs w:val="22"/>
        </w:rPr>
        <w:t>Заказчик обязуется самостоятельно обеспечить недопущение размещение запросов лицами, не являющимися Корпоративными Пользователями.</w:t>
      </w:r>
    </w:p>
    <w:p w14:paraId="12C249E0" w14:textId="33C1A0C3" w:rsidR="00F06CD1" w:rsidRDefault="009E76ED" w:rsidP="001266DB">
      <w:pPr>
        <w:numPr>
          <w:ilvl w:val="2"/>
          <w:numId w:val="1"/>
        </w:numPr>
        <w:ind w:left="0" w:firstLine="0"/>
        <w:jc w:val="both"/>
        <w:rPr>
          <w:sz w:val="22"/>
          <w:szCs w:val="22"/>
        </w:rPr>
      </w:pPr>
      <w:r w:rsidRPr="00F94257">
        <w:rPr>
          <w:sz w:val="22"/>
          <w:szCs w:val="22"/>
        </w:rPr>
        <w:t>П</w:t>
      </w:r>
      <w:r w:rsidR="00F06CD1" w:rsidRPr="00F94257">
        <w:rPr>
          <w:sz w:val="22"/>
          <w:szCs w:val="22"/>
        </w:rPr>
        <w:t xml:space="preserve">ринимать </w:t>
      </w:r>
      <w:r w:rsidR="00097F96">
        <w:rPr>
          <w:sz w:val="22"/>
          <w:szCs w:val="22"/>
        </w:rPr>
        <w:t>У</w:t>
      </w:r>
      <w:r w:rsidR="007763FA" w:rsidRPr="00F94257">
        <w:rPr>
          <w:sz w:val="22"/>
          <w:szCs w:val="22"/>
        </w:rPr>
        <w:t xml:space="preserve">слуги </w:t>
      </w:r>
      <w:r w:rsidR="008A5EB8">
        <w:rPr>
          <w:sz w:val="22"/>
          <w:szCs w:val="22"/>
        </w:rPr>
        <w:t>Исполнителя</w:t>
      </w:r>
      <w:r w:rsidR="003B1DFA">
        <w:rPr>
          <w:sz w:val="22"/>
          <w:szCs w:val="22"/>
        </w:rPr>
        <w:t>, оказанные</w:t>
      </w:r>
      <w:r w:rsidR="00F06CD1" w:rsidRPr="00F94257">
        <w:rPr>
          <w:sz w:val="22"/>
          <w:szCs w:val="22"/>
        </w:rPr>
        <w:t xml:space="preserve"> </w:t>
      </w:r>
      <w:r w:rsidR="003B1DFA">
        <w:rPr>
          <w:sz w:val="22"/>
          <w:szCs w:val="22"/>
        </w:rPr>
        <w:t xml:space="preserve">в соответствии с настоящим Договором, </w:t>
      </w:r>
      <w:r w:rsidR="00F06CD1" w:rsidRPr="00F94257">
        <w:rPr>
          <w:sz w:val="22"/>
          <w:szCs w:val="22"/>
        </w:rPr>
        <w:t xml:space="preserve">в порядке и на условиях, предусмотренных Договором, и оплачивать </w:t>
      </w:r>
      <w:r w:rsidR="00097F96">
        <w:rPr>
          <w:sz w:val="22"/>
          <w:szCs w:val="22"/>
        </w:rPr>
        <w:t>У</w:t>
      </w:r>
      <w:r w:rsidR="007763FA" w:rsidRPr="00F94257">
        <w:rPr>
          <w:sz w:val="22"/>
          <w:szCs w:val="22"/>
        </w:rPr>
        <w:t xml:space="preserve">слуги </w:t>
      </w:r>
      <w:r w:rsidR="008A5EB8">
        <w:rPr>
          <w:sz w:val="22"/>
          <w:szCs w:val="22"/>
        </w:rPr>
        <w:t xml:space="preserve">Исполнителя </w:t>
      </w:r>
      <w:r w:rsidR="00F06CD1" w:rsidRPr="00F94257">
        <w:rPr>
          <w:sz w:val="22"/>
          <w:szCs w:val="22"/>
        </w:rPr>
        <w:t xml:space="preserve">в </w:t>
      </w:r>
      <w:r w:rsidR="003B1DFA">
        <w:rPr>
          <w:sz w:val="22"/>
          <w:szCs w:val="22"/>
        </w:rPr>
        <w:t>порядке</w:t>
      </w:r>
      <w:r w:rsidR="003B1DFA" w:rsidRPr="00F94257">
        <w:rPr>
          <w:sz w:val="22"/>
          <w:szCs w:val="22"/>
        </w:rPr>
        <w:t xml:space="preserve"> </w:t>
      </w:r>
      <w:r w:rsidR="00F06CD1" w:rsidRPr="00F94257">
        <w:rPr>
          <w:sz w:val="22"/>
          <w:szCs w:val="22"/>
        </w:rPr>
        <w:t xml:space="preserve">и в сроки, предусмотренные </w:t>
      </w:r>
      <w:r w:rsidR="003B1DFA">
        <w:rPr>
          <w:sz w:val="22"/>
          <w:szCs w:val="22"/>
        </w:rPr>
        <w:t>разделом</w:t>
      </w:r>
      <w:r w:rsidR="003B1DFA" w:rsidRPr="00F94257">
        <w:rPr>
          <w:sz w:val="22"/>
          <w:szCs w:val="22"/>
        </w:rPr>
        <w:t xml:space="preserve"> </w:t>
      </w:r>
      <w:r w:rsidR="00D965AE" w:rsidRPr="00F94257">
        <w:rPr>
          <w:sz w:val="22"/>
          <w:szCs w:val="22"/>
        </w:rPr>
        <w:t xml:space="preserve">6 </w:t>
      </w:r>
      <w:r w:rsidR="00F06CD1" w:rsidRPr="00F94257">
        <w:rPr>
          <w:sz w:val="22"/>
          <w:szCs w:val="22"/>
        </w:rPr>
        <w:t xml:space="preserve">Договора. </w:t>
      </w:r>
    </w:p>
    <w:p w14:paraId="1493A451" w14:textId="5245778B" w:rsidR="001225B4" w:rsidRDefault="001225B4" w:rsidP="001266DB">
      <w:pPr>
        <w:numPr>
          <w:ilvl w:val="2"/>
          <w:numId w:val="1"/>
        </w:numPr>
        <w:ind w:left="0" w:firstLine="0"/>
        <w:jc w:val="both"/>
        <w:rPr>
          <w:sz w:val="22"/>
          <w:szCs w:val="22"/>
        </w:rPr>
      </w:pPr>
      <w:r>
        <w:rPr>
          <w:sz w:val="22"/>
          <w:szCs w:val="22"/>
        </w:rPr>
        <w:t xml:space="preserve">Проинформировать Корпоративных Пользователей об Условиях использования </w:t>
      </w:r>
      <w:r w:rsidR="005F6B7E">
        <w:rPr>
          <w:sz w:val="22"/>
          <w:szCs w:val="22"/>
        </w:rPr>
        <w:t>С</w:t>
      </w:r>
      <w:r w:rsidR="008A5EB8">
        <w:rPr>
          <w:sz w:val="22"/>
          <w:szCs w:val="22"/>
        </w:rPr>
        <w:t xml:space="preserve">ервиса </w:t>
      </w:r>
      <w:r>
        <w:rPr>
          <w:sz w:val="22"/>
          <w:szCs w:val="22"/>
        </w:rPr>
        <w:t>Такси</w:t>
      </w:r>
      <w:r w:rsidR="006C7143">
        <w:rPr>
          <w:sz w:val="22"/>
          <w:szCs w:val="22"/>
        </w:rPr>
        <w:t xml:space="preserve">, </w:t>
      </w:r>
      <w:r w:rsidR="003B1DFA">
        <w:rPr>
          <w:sz w:val="22"/>
          <w:szCs w:val="22"/>
        </w:rPr>
        <w:t xml:space="preserve">о </w:t>
      </w:r>
      <w:r w:rsidR="006C7143">
        <w:rPr>
          <w:sz w:val="22"/>
          <w:szCs w:val="22"/>
        </w:rPr>
        <w:t>Тарифах, а также доводить до сведения Корпоративных пользователей</w:t>
      </w:r>
      <w:r w:rsidR="00D63AC7">
        <w:rPr>
          <w:sz w:val="22"/>
          <w:szCs w:val="22"/>
        </w:rPr>
        <w:t xml:space="preserve"> всю иную получаемую от </w:t>
      </w:r>
      <w:r w:rsidR="008A5EB8">
        <w:rPr>
          <w:sz w:val="22"/>
          <w:szCs w:val="22"/>
        </w:rPr>
        <w:t xml:space="preserve">Исполнителя </w:t>
      </w:r>
      <w:r w:rsidR="00D63AC7">
        <w:rPr>
          <w:sz w:val="22"/>
          <w:szCs w:val="22"/>
        </w:rPr>
        <w:t xml:space="preserve">информацию об </w:t>
      </w:r>
      <w:r w:rsidR="003B1DFA">
        <w:rPr>
          <w:sz w:val="22"/>
          <w:szCs w:val="22"/>
        </w:rPr>
        <w:t>У</w:t>
      </w:r>
      <w:r w:rsidR="00D63AC7">
        <w:rPr>
          <w:sz w:val="22"/>
          <w:szCs w:val="22"/>
        </w:rPr>
        <w:t>слугах</w:t>
      </w:r>
      <w:r w:rsidR="00097F96">
        <w:rPr>
          <w:sz w:val="22"/>
          <w:szCs w:val="22"/>
        </w:rPr>
        <w:t xml:space="preserve"> Службы Такси</w:t>
      </w:r>
      <w:r>
        <w:rPr>
          <w:sz w:val="22"/>
          <w:szCs w:val="22"/>
        </w:rPr>
        <w:t>.</w:t>
      </w:r>
    </w:p>
    <w:p w14:paraId="26AFB89B" w14:textId="096481C2" w:rsidR="003B1DFA" w:rsidRDefault="003B1DFA" w:rsidP="001266DB">
      <w:pPr>
        <w:numPr>
          <w:ilvl w:val="2"/>
          <w:numId w:val="1"/>
        </w:numPr>
        <w:ind w:left="0" w:firstLine="0"/>
        <w:jc w:val="both"/>
        <w:rPr>
          <w:sz w:val="22"/>
          <w:szCs w:val="22"/>
        </w:rPr>
      </w:pPr>
      <w:r>
        <w:rPr>
          <w:sz w:val="22"/>
          <w:szCs w:val="22"/>
        </w:rPr>
        <w:t xml:space="preserve">Обеспечить сохранность и конфиденциальность регистрационных данных (логин и пароль) Личного кабинета, обеспечить наличие доступа к </w:t>
      </w:r>
      <w:r w:rsidR="00485D17">
        <w:rPr>
          <w:sz w:val="22"/>
          <w:szCs w:val="22"/>
        </w:rPr>
        <w:t>Личному кабинету</w:t>
      </w:r>
      <w:r>
        <w:rPr>
          <w:sz w:val="22"/>
          <w:szCs w:val="22"/>
        </w:rPr>
        <w:t xml:space="preserve"> только для Заказчика и </w:t>
      </w:r>
      <w:r w:rsidR="000C23D0">
        <w:rPr>
          <w:sz w:val="22"/>
          <w:szCs w:val="22"/>
        </w:rPr>
        <w:t>уполномоченных представителем Заказчика</w:t>
      </w:r>
      <w:r>
        <w:rPr>
          <w:sz w:val="22"/>
          <w:szCs w:val="22"/>
        </w:rPr>
        <w:t xml:space="preserve">. В случае, если Заказчику стало известно о нарушении конфиденциальности регистрационных данных Личного кабинета или об осуществлении доступа к </w:t>
      </w:r>
      <w:r w:rsidR="00485D17">
        <w:rPr>
          <w:sz w:val="22"/>
          <w:szCs w:val="22"/>
        </w:rPr>
        <w:t>Личному кабинету</w:t>
      </w:r>
      <w:r w:rsidR="00270141">
        <w:rPr>
          <w:sz w:val="22"/>
          <w:szCs w:val="22"/>
        </w:rPr>
        <w:t xml:space="preserve"> неавторизованными</w:t>
      </w:r>
      <w:r>
        <w:rPr>
          <w:sz w:val="22"/>
          <w:szCs w:val="22"/>
        </w:rPr>
        <w:t xml:space="preserve"> Заказчиком лиц</w:t>
      </w:r>
      <w:r w:rsidR="00270141">
        <w:rPr>
          <w:sz w:val="22"/>
          <w:szCs w:val="22"/>
        </w:rPr>
        <w:t>ами</w:t>
      </w:r>
      <w:r>
        <w:rPr>
          <w:sz w:val="22"/>
          <w:szCs w:val="22"/>
        </w:rPr>
        <w:t xml:space="preserve">, уведомить </w:t>
      </w:r>
      <w:r w:rsidR="00C4131A">
        <w:rPr>
          <w:sz w:val="22"/>
          <w:szCs w:val="22"/>
        </w:rPr>
        <w:t>Исполнителя</w:t>
      </w:r>
      <w:r>
        <w:rPr>
          <w:sz w:val="22"/>
          <w:szCs w:val="22"/>
        </w:rPr>
        <w:t xml:space="preserve"> по электронной почте об этом факте в течение одного рабочего дня с момента как Заказчик узнал о таком факте. Для целей настоящего Договора любые действия, осуществленные </w:t>
      </w:r>
      <w:r w:rsidR="00E97626">
        <w:rPr>
          <w:sz w:val="22"/>
          <w:szCs w:val="22"/>
        </w:rPr>
        <w:t>в Личном кабинете,</w:t>
      </w:r>
      <w:r w:rsidR="00460C8E">
        <w:rPr>
          <w:sz w:val="22"/>
          <w:szCs w:val="22"/>
        </w:rPr>
        <w:t xml:space="preserve"> а также иные действия, осуществленные </w:t>
      </w:r>
      <w:r w:rsidR="00E82ECD">
        <w:rPr>
          <w:sz w:val="22"/>
          <w:szCs w:val="22"/>
        </w:rPr>
        <w:t xml:space="preserve">с логином и паролем </w:t>
      </w:r>
      <w:proofErr w:type="gramStart"/>
      <w:r w:rsidR="00E82ECD">
        <w:rPr>
          <w:sz w:val="22"/>
          <w:szCs w:val="22"/>
        </w:rPr>
        <w:t xml:space="preserve">от Личного </w:t>
      </w:r>
      <w:r w:rsidR="00460C8E">
        <w:rPr>
          <w:sz w:val="22"/>
          <w:szCs w:val="22"/>
        </w:rPr>
        <w:t>кабинета</w:t>
      </w:r>
      <w:proofErr w:type="gramEnd"/>
      <w:r>
        <w:rPr>
          <w:sz w:val="22"/>
          <w:szCs w:val="22"/>
        </w:rPr>
        <w:t xml:space="preserve"> рассматриваются как действия, осуществленные Заказчиком и/или Корпоративными Пользователями</w:t>
      </w:r>
      <w:r w:rsidR="00DE167B">
        <w:rPr>
          <w:sz w:val="22"/>
          <w:szCs w:val="22"/>
        </w:rPr>
        <w:t>.</w:t>
      </w:r>
      <w:r w:rsidR="000C23D0">
        <w:rPr>
          <w:sz w:val="22"/>
          <w:szCs w:val="22"/>
        </w:rPr>
        <w:t xml:space="preserve"> При этом после получения Заказчиком от </w:t>
      </w:r>
      <w:r w:rsidR="00C4131A">
        <w:rPr>
          <w:sz w:val="22"/>
          <w:szCs w:val="22"/>
        </w:rPr>
        <w:t xml:space="preserve">Исполнителя </w:t>
      </w:r>
      <w:r w:rsidR="000C23D0">
        <w:rPr>
          <w:sz w:val="22"/>
          <w:szCs w:val="22"/>
        </w:rPr>
        <w:t>логина и пароля в п</w:t>
      </w:r>
      <w:r w:rsidR="00154AA7">
        <w:rPr>
          <w:sz w:val="22"/>
          <w:szCs w:val="22"/>
        </w:rPr>
        <w:t>орядке, предусмотренном п. 3.1.4</w:t>
      </w:r>
      <w:r w:rsidR="000C23D0">
        <w:rPr>
          <w:sz w:val="22"/>
          <w:szCs w:val="22"/>
        </w:rPr>
        <w:t xml:space="preserve">. Договора, Заказчик обязан изменить предоставленный </w:t>
      </w:r>
      <w:r w:rsidR="00C4131A">
        <w:rPr>
          <w:sz w:val="22"/>
          <w:szCs w:val="22"/>
        </w:rPr>
        <w:t xml:space="preserve">Исполнителем </w:t>
      </w:r>
      <w:r w:rsidR="007B207F">
        <w:rPr>
          <w:sz w:val="22"/>
          <w:szCs w:val="22"/>
        </w:rPr>
        <w:t xml:space="preserve">временный </w:t>
      </w:r>
      <w:r w:rsidR="000C23D0">
        <w:rPr>
          <w:sz w:val="22"/>
          <w:szCs w:val="22"/>
        </w:rPr>
        <w:t>пароль.</w:t>
      </w:r>
    </w:p>
    <w:p w14:paraId="16DDACFB" w14:textId="2CBA0F2E" w:rsidR="00E97626" w:rsidRDefault="00E97626" w:rsidP="001266DB">
      <w:pPr>
        <w:numPr>
          <w:ilvl w:val="2"/>
          <w:numId w:val="1"/>
        </w:numPr>
        <w:ind w:left="0" w:firstLine="0"/>
        <w:jc w:val="both"/>
        <w:rPr>
          <w:sz w:val="22"/>
          <w:szCs w:val="22"/>
        </w:rPr>
      </w:pPr>
      <w:r>
        <w:rPr>
          <w:sz w:val="22"/>
          <w:szCs w:val="22"/>
        </w:rPr>
        <w:t xml:space="preserve">В течение 1 (одного) рабочего дня отвечать </w:t>
      </w:r>
      <w:r w:rsidR="00C4131A">
        <w:rPr>
          <w:sz w:val="22"/>
          <w:szCs w:val="22"/>
        </w:rPr>
        <w:t xml:space="preserve">Исполнителю </w:t>
      </w:r>
      <w:r>
        <w:rPr>
          <w:sz w:val="22"/>
          <w:szCs w:val="22"/>
        </w:rPr>
        <w:t>на уведомления, направ</w:t>
      </w:r>
      <w:r w:rsidR="002903CE">
        <w:rPr>
          <w:sz w:val="22"/>
          <w:szCs w:val="22"/>
        </w:rPr>
        <w:t>ленные в соответствии с п. 3.2.3</w:t>
      </w:r>
      <w:r>
        <w:rPr>
          <w:sz w:val="22"/>
          <w:szCs w:val="22"/>
        </w:rPr>
        <w:t>. настоящего Договора.</w:t>
      </w:r>
      <w:r w:rsidR="00A424E1">
        <w:rPr>
          <w:sz w:val="22"/>
          <w:szCs w:val="22"/>
        </w:rPr>
        <w:t xml:space="preserve"> После получения ответа от Заказчика</w:t>
      </w:r>
      <w:r>
        <w:rPr>
          <w:sz w:val="22"/>
          <w:szCs w:val="22"/>
        </w:rPr>
        <w:t xml:space="preserve"> Стороны обязуются провести совместное внутреннее расследование, и уменьшить стоимость Услуг в Отчетном периоде, следующим за Отчетным периодом, в котором были оказаны Услуги Службы Такси</w:t>
      </w:r>
      <w:r w:rsidR="002903CE">
        <w:rPr>
          <w:sz w:val="22"/>
          <w:szCs w:val="22"/>
        </w:rPr>
        <w:t>, описанные в п. 3.2.3</w:t>
      </w:r>
      <w:r w:rsidR="009F679B">
        <w:rPr>
          <w:sz w:val="22"/>
          <w:szCs w:val="22"/>
        </w:rPr>
        <w:t xml:space="preserve">. Договора, в случае, если </w:t>
      </w:r>
      <w:r w:rsidR="002903CE">
        <w:rPr>
          <w:sz w:val="22"/>
          <w:szCs w:val="22"/>
        </w:rPr>
        <w:t>подозрения, описанные в п. 3.2.3</w:t>
      </w:r>
      <w:r w:rsidR="009F679B">
        <w:rPr>
          <w:sz w:val="22"/>
          <w:szCs w:val="22"/>
        </w:rPr>
        <w:t>.</w:t>
      </w:r>
      <w:r w:rsidR="002B7EF2" w:rsidRPr="003E70BF">
        <w:rPr>
          <w:sz w:val="22"/>
          <w:szCs w:val="22"/>
        </w:rPr>
        <w:t xml:space="preserve"> </w:t>
      </w:r>
      <w:r w:rsidR="002B7EF2">
        <w:rPr>
          <w:sz w:val="22"/>
          <w:szCs w:val="22"/>
        </w:rPr>
        <w:t>Договора,</w:t>
      </w:r>
      <w:r w:rsidR="009F679B">
        <w:rPr>
          <w:sz w:val="22"/>
          <w:szCs w:val="22"/>
        </w:rPr>
        <w:t xml:space="preserve"> подтвердятся. </w:t>
      </w:r>
    </w:p>
    <w:p w14:paraId="0334D76D" w14:textId="77777777" w:rsidR="00044818" w:rsidRPr="00696A6F" w:rsidRDefault="00044818" w:rsidP="0002092A">
      <w:pPr>
        <w:ind w:left="720"/>
        <w:jc w:val="both"/>
        <w:rPr>
          <w:sz w:val="22"/>
          <w:szCs w:val="22"/>
        </w:rPr>
      </w:pPr>
    </w:p>
    <w:p w14:paraId="1D3920EE" w14:textId="7D7197ED" w:rsidR="00AF2D4F" w:rsidRPr="00696A6F" w:rsidRDefault="00F94257" w:rsidP="00B5480F">
      <w:pPr>
        <w:pStyle w:val="af6"/>
        <w:numPr>
          <w:ilvl w:val="1"/>
          <w:numId w:val="1"/>
        </w:numPr>
        <w:ind w:left="709" w:hanging="709"/>
        <w:contextualSpacing w:val="0"/>
        <w:rPr>
          <w:sz w:val="22"/>
          <w:szCs w:val="22"/>
        </w:rPr>
      </w:pPr>
      <w:r w:rsidRPr="003E70BF">
        <w:rPr>
          <w:b/>
          <w:sz w:val="22"/>
          <w:szCs w:val="22"/>
        </w:rPr>
        <w:t>Заказчик</w:t>
      </w:r>
      <w:r w:rsidR="00AF2D4F" w:rsidRPr="003E70BF">
        <w:rPr>
          <w:b/>
          <w:sz w:val="22"/>
          <w:szCs w:val="22"/>
        </w:rPr>
        <w:t xml:space="preserve"> имеет право</w:t>
      </w:r>
      <w:r w:rsidR="00AF2D4F" w:rsidRPr="00696A6F">
        <w:rPr>
          <w:sz w:val="22"/>
          <w:szCs w:val="22"/>
        </w:rPr>
        <w:t>:</w:t>
      </w:r>
    </w:p>
    <w:p w14:paraId="33B10402" w14:textId="3210F0AC" w:rsidR="00AF2D4F" w:rsidRDefault="00DE167B" w:rsidP="001266DB">
      <w:pPr>
        <w:pStyle w:val="af6"/>
        <w:numPr>
          <w:ilvl w:val="2"/>
          <w:numId w:val="1"/>
        </w:numPr>
        <w:ind w:left="0" w:firstLine="0"/>
        <w:contextualSpacing w:val="0"/>
        <w:jc w:val="both"/>
        <w:rPr>
          <w:sz w:val="22"/>
          <w:szCs w:val="22"/>
        </w:rPr>
      </w:pPr>
      <w:r>
        <w:rPr>
          <w:sz w:val="22"/>
          <w:szCs w:val="22"/>
        </w:rPr>
        <w:t xml:space="preserve">Получить </w:t>
      </w:r>
      <w:r w:rsidR="00AF2D4F" w:rsidRPr="00696A6F">
        <w:rPr>
          <w:sz w:val="22"/>
          <w:szCs w:val="22"/>
        </w:rPr>
        <w:t xml:space="preserve">доступ к </w:t>
      </w:r>
      <w:r w:rsidR="00F94257" w:rsidRPr="00696A6F">
        <w:rPr>
          <w:sz w:val="22"/>
          <w:szCs w:val="22"/>
        </w:rPr>
        <w:t>Д</w:t>
      </w:r>
      <w:r w:rsidR="00AF2D4F" w:rsidRPr="00696A6F">
        <w:rPr>
          <w:sz w:val="22"/>
          <w:szCs w:val="22"/>
        </w:rPr>
        <w:t xml:space="preserve">анным статистики </w:t>
      </w:r>
      <w:r w:rsidR="00D66FBC">
        <w:rPr>
          <w:sz w:val="22"/>
          <w:szCs w:val="22"/>
        </w:rPr>
        <w:t xml:space="preserve">при использовании Личного </w:t>
      </w:r>
      <w:r w:rsidR="009950F2">
        <w:rPr>
          <w:sz w:val="22"/>
          <w:szCs w:val="22"/>
        </w:rPr>
        <w:t>кабинета</w:t>
      </w:r>
      <w:r w:rsidR="00AF2D4F" w:rsidRPr="00696A6F">
        <w:rPr>
          <w:sz w:val="22"/>
          <w:szCs w:val="22"/>
        </w:rPr>
        <w:t>.</w:t>
      </w:r>
      <w:r w:rsidR="008B57D2" w:rsidRPr="00696A6F">
        <w:rPr>
          <w:sz w:val="22"/>
          <w:szCs w:val="22"/>
        </w:rPr>
        <w:t xml:space="preserve"> </w:t>
      </w:r>
    </w:p>
    <w:p w14:paraId="351B4B27" w14:textId="25B9A002" w:rsidR="00AB4E97" w:rsidRDefault="00DE167B" w:rsidP="001266DB">
      <w:pPr>
        <w:pStyle w:val="af6"/>
        <w:numPr>
          <w:ilvl w:val="2"/>
          <w:numId w:val="1"/>
        </w:numPr>
        <w:ind w:left="0" w:firstLine="0"/>
        <w:contextualSpacing w:val="0"/>
        <w:jc w:val="both"/>
        <w:rPr>
          <w:sz w:val="22"/>
          <w:szCs w:val="22"/>
        </w:rPr>
      </w:pPr>
      <w:r>
        <w:rPr>
          <w:sz w:val="22"/>
          <w:szCs w:val="22"/>
        </w:rPr>
        <w:t xml:space="preserve">Направлять </w:t>
      </w:r>
      <w:r w:rsidR="00C4131A">
        <w:rPr>
          <w:sz w:val="22"/>
          <w:szCs w:val="22"/>
        </w:rPr>
        <w:t xml:space="preserve">Исполнителю </w:t>
      </w:r>
      <w:r w:rsidR="0041664C">
        <w:rPr>
          <w:sz w:val="22"/>
          <w:szCs w:val="22"/>
        </w:rPr>
        <w:t xml:space="preserve">мотивированную </w:t>
      </w:r>
      <w:r>
        <w:rPr>
          <w:sz w:val="22"/>
          <w:szCs w:val="22"/>
        </w:rPr>
        <w:t xml:space="preserve">жалобу </w:t>
      </w:r>
      <w:r w:rsidR="00AB4E97">
        <w:rPr>
          <w:sz w:val="22"/>
          <w:szCs w:val="22"/>
        </w:rPr>
        <w:t xml:space="preserve">по факту </w:t>
      </w:r>
      <w:r>
        <w:rPr>
          <w:sz w:val="22"/>
          <w:szCs w:val="22"/>
        </w:rPr>
        <w:t xml:space="preserve">оказания </w:t>
      </w:r>
      <w:r w:rsidR="00AB4E97">
        <w:rPr>
          <w:sz w:val="22"/>
          <w:szCs w:val="22"/>
        </w:rPr>
        <w:t xml:space="preserve">Службой Такси </w:t>
      </w:r>
      <w:r>
        <w:rPr>
          <w:sz w:val="22"/>
          <w:szCs w:val="22"/>
        </w:rPr>
        <w:t xml:space="preserve">Услуг </w:t>
      </w:r>
      <w:r w:rsidR="00097F96">
        <w:rPr>
          <w:sz w:val="22"/>
          <w:szCs w:val="22"/>
        </w:rPr>
        <w:t xml:space="preserve">Службы Такси </w:t>
      </w:r>
      <w:r>
        <w:rPr>
          <w:sz w:val="22"/>
          <w:szCs w:val="22"/>
        </w:rPr>
        <w:t>ненадлежащего качества</w:t>
      </w:r>
      <w:r w:rsidR="00AB4E97">
        <w:rPr>
          <w:sz w:val="22"/>
          <w:szCs w:val="22"/>
        </w:rPr>
        <w:t xml:space="preserve"> до конца Отчетного периода, в котором была </w:t>
      </w:r>
      <w:r w:rsidR="00AC586C">
        <w:rPr>
          <w:sz w:val="22"/>
          <w:szCs w:val="22"/>
        </w:rPr>
        <w:t xml:space="preserve">оказана </w:t>
      </w:r>
      <w:r w:rsidR="00AB4E97">
        <w:rPr>
          <w:sz w:val="22"/>
          <w:szCs w:val="22"/>
        </w:rPr>
        <w:t xml:space="preserve">соответствующая </w:t>
      </w:r>
      <w:r>
        <w:rPr>
          <w:sz w:val="22"/>
          <w:szCs w:val="22"/>
        </w:rPr>
        <w:t>Услуга</w:t>
      </w:r>
      <w:r w:rsidR="00097F96">
        <w:rPr>
          <w:sz w:val="22"/>
          <w:szCs w:val="22"/>
        </w:rPr>
        <w:t xml:space="preserve"> Службы Такси</w:t>
      </w:r>
      <w:r w:rsidR="00AB4E97">
        <w:rPr>
          <w:sz w:val="22"/>
          <w:szCs w:val="22"/>
        </w:rPr>
        <w:t>.</w:t>
      </w:r>
      <w:r w:rsidR="00085EC2">
        <w:rPr>
          <w:sz w:val="22"/>
          <w:szCs w:val="22"/>
        </w:rPr>
        <w:t xml:space="preserve"> В случае признания (удовлетворения) </w:t>
      </w:r>
      <w:r w:rsidR="00C4131A">
        <w:rPr>
          <w:sz w:val="22"/>
          <w:szCs w:val="22"/>
        </w:rPr>
        <w:t xml:space="preserve">Исполнителем </w:t>
      </w:r>
      <w:r w:rsidR="00085EC2">
        <w:rPr>
          <w:sz w:val="22"/>
          <w:szCs w:val="22"/>
        </w:rPr>
        <w:t xml:space="preserve">такой </w:t>
      </w:r>
      <w:r>
        <w:rPr>
          <w:sz w:val="22"/>
          <w:szCs w:val="22"/>
        </w:rPr>
        <w:t xml:space="preserve">жалобы, </w:t>
      </w:r>
      <w:r w:rsidR="00085EC2">
        <w:rPr>
          <w:sz w:val="22"/>
          <w:szCs w:val="22"/>
        </w:rPr>
        <w:t xml:space="preserve">стоимость </w:t>
      </w:r>
      <w:r w:rsidR="00097F96">
        <w:rPr>
          <w:sz w:val="22"/>
          <w:szCs w:val="22"/>
        </w:rPr>
        <w:t>Услуг</w:t>
      </w:r>
      <w:r w:rsidR="00AC586C">
        <w:rPr>
          <w:sz w:val="22"/>
          <w:szCs w:val="22"/>
        </w:rPr>
        <w:t xml:space="preserve">, оказанных </w:t>
      </w:r>
      <w:r w:rsidR="00C4131A">
        <w:rPr>
          <w:sz w:val="22"/>
          <w:szCs w:val="22"/>
        </w:rPr>
        <w:t xml:space="preserve">Исполнителем </w:t>
      </w:r>
      <w:r w:rsidR="00085EC2">
        <w:rPr>
          <w:sz w:val="22"/>
          <w:szCs w:val="22"/>
        </w:rPr>
        <w:t>за указанный Отчетный период</w:t>
      </w:r>
      <w:r w:rsidR="00AC586C">
        <w:rPr>
          <w:sz w:val="22"/>
          <w:szCs w:val="22"/>
        </w:rPr>
        <w:t>,</w:t>
      </w:r>
      <w:r w:rsidR="00085EC2">
        <w:rPr>
          <w:sz w:val="22"/>
          <w:szCs w:val="22"/>
        </w:rPr>
        <w:t xml:space="preserve"> может быть пересмотрена </w:t>
      </w:r>
      <w:r w:rsidR="00AD118B">
        <w:rPr>
          <w:sz w:val="22"/>
          <w:szCs w:val="22"/>
        </w:rPr>
        <w:t xml:space="preserve">Сторонами </w:t>
      </w:r>
      <w:r w:rsidR="00085EC2">
        <w:rPr>
          <w:sz w:val="22"/>
          <w:szCs w:val="22"/>
        </w:rPr>
        <w:t>в сторону уменьшения.</w:t>
      </w:r>
    </w:p>
    <w:p w14:paraId="6A416F64" w14:textId="20EA2D26" w:rsidR="00693211" w:rsidRDefault="00693211" w:rsidP="001266DB">
      <w:pPr>
        <w:jc w:val="both"/>
        <w:rPr>
          <w:sz w:val="22"/>
          <w:szCs w:val="22"/>
        </w:rPr>
      </w:pPr>
      <w:r>
        <w:rPr>
          <w:sz w:val="22"/>
          <w:szCs w:val="22"/>
        </w:rPr>
        <w:t xml:space="preserve">В случае направления мотивированной </w:t>
      </w:r>
      <w:r w:rsidR="00DE167B">
        <w:rPr>
          <w:sz w:val="22"/>
          <w:szCs w:val="22"/>
        </w:rPr>
        <w:t>жалобы</w:t>
      </w:r>
      <w:r>
        <w:rPr>
          <w:sz w:val="22"/>
          <w:szCs w:val="22"/>
        </w:rPr>
        <w:t xml:space="preserve"> по истечении Отчетного периода (но не более 1</w:t>
      </w:r>
      <w:r w:rsidR="00F4350E">
        <w:rPr>
          <w:sz w:val="22"/>
          <w:szCs w:val="22"/>
        </w:rPr>
        <w:t>5</w:t>
      </w:r>
      <w:r>
        <w:rPr>
          <w:sz w:val="22"/>
          <w:szCs w:val="22"/>
        </w:rPr>
        <w:t xml:space="preserve"> (</w:t>
      </w:r>
      <w:r w:rsidR="00F4350E">
        <w:rPr>
          <w:sz w:val="22"/>
          <w:szCs w:val="22"/>
        </w:rPr>
        <w:t>пятнадцати</w:t>
      </w:r>
      <w:r>
        <w:rPr>
          <w:sz w:val="22"/>
          <w:szCs w:val="22"/>
        </w:rPr>
        <w:t>) календарных дней</w:t>
      </w:r>
      <w:r w:rsidR="00DE167B">
        <w:rPr>
          <w:sz w:val="22"/>
          <w:szCs w:val="22"/>
        </w:rPr>
        <w:t xml:space="preserve"> с момента окончания Отчетного периода</w:t>
      </w:r>
      <w:r>
        <w:rPr>
          <w:sz w:val="22"/>
          <w:szCs w:val="22"/>
        </w:rPr>
        <w:t xml:space="preserve">) и последующего признания (удовлетворения) </w:t>
      </w:r>
      <w:r w:rsidR="00C4131A">
        <w:rPr>
          <w:sz w:val="22"/>
          <w:szCs w:val="22"/>
        </w:rPr>
        <w:t xml:space="preserve">Исполнителем </w:t>
      </w:r>
      <w:r>
        <w:rPr>
          <w:sz w:val="22"/>
          <w:szCs w:val="22"/>
        </w:rPr>
        <w:t xml:space="preserve">такой </w:t>
      </w:r>
      <w:r w:rsidR="00DE167B">
        <w:rPr>
          <w:sz w:val="22"/>
          <w:szCs w:val="22"/>
        </w:rPr>
        <w:t>жалобы</w:t>
      </w:r>
      <w:r>
        <w:rPr>
          <w:sz w:val="22"/>
          <w:szCs w:val="22"/>
        </w:rPr>
        <w:t>, Стороны пришли к соглашению о том, что сумма,</w:t>
      </w:r>
      <w:r w:rsidRPr="00283190">
        <w:rPr>
          <w:sz w:val="22"/>
          <w:szCs w:val="22"/>
        </w:rPr>
        <w:t xml:space="preserve"> </w:t>
      </w:r>
      <w:r>
        <w:rPr>
          <w:sz w:val="22"/>
          <w:szCs w:val="22"/>
        </w:rPr>
        <w:t xml:space="preserve">на которую подлежит уменьшение стоимость </w:t>
      </w:r>
      <w:r w:rsidR="00097F96">
        <w:rPr>
          <w:sz w:val="22"/>
          <w:szCs w:val="22"/>
        </w:rPr>
        <w:t>У</w:t>
      </w:r>
      <w:r>
        <w:rPr>
          <w:sz w:val="22"/>
          <w:szCs w:val="22"/>
        </w:rPr>
        <w:t xml:space="preserve">слуг </w:t>
      </w:r>
      <w:r w:rsidR="00C4131A" w:rsidRPr="00C4131A">
        <w:rPr>
          <w:sz w:val="22"/>
          <w:szCs w:val="22"/>
        </w:rPr>
        <w:t>Испол</w:t>
      </w:r>
      <w:r w:rsidR="00C4131A">
        <w:rPr>
          <w:sz w:val="22"/>
          <w:szCs w:val="22"/>
        </w:rPr>
        <w:t>нителя</w:t>
      </w:r>
      <w:r>
        <w:rPr>
          <w:sz w:val="22"/>
          <w:szCs w:val="22"/>
        </w:rPr>
        <w:t xml:space="preserve">, признанная </w:t>
      </w:r>
      <w:r w:rsidR="00C4131A">
        <w:rPr>
          <w:sz w:val="22"/>
          <w:szCs w:val="22"/>
        </w:rPr>
        <w:t xml:space="preserve">Исполнителем </w:t>
      </w:r>
      <w:r>
        <w:rPr>
          <w:sz w:val="22"/>
          <w:szCs w:val="22"/>
        </w:rPr>
        <w:t xml:space="preserve">по результатам рассмотрения </w:t>
      </w:r>
      <w:r w:rsidR="00DE167B">
        <w:rPr>
          <w:sz w:val="22"/>
          <w:szCs w:val="22"/>
        </w:rPr>
        <w:t>жалобы</w:t>
      </w:r>
      <w:r>
        <w:rPr>
          <w:sz w:val="22"/>
          <w:szCs w:val="22"/>
        </w:rPr>
        <w:t xml:space="preserve">, будет учитываться при определении стоимости </w:t>
      </w:r>
      <w:r w:rsidR="00097F96">
        <w:rPr>
          <w:sz w:val="22"/>
          <w:szCs w:val="22"/>
        </w:rPr>
        <w:t>У</w:t>
      </w:r>
      <w:r>
        <w:rPr>
          <w:sz w:val="22"/>
          <w:szCs w:val="22"/>
        </w:rPr>
        <w:t xml:space="preserve">слуг </w:t>
      </w:r>
      <w:r w:rsidR="00C4131A">
        <w:rPr>
          <w:sz w:val="22"/>
          <w:szCs w:val="22"/>
        </w:rPr>
        <w:t xml:space="preserve">Исполнителя </w:t>
      </w:r>
      <w:r w:rsidR="002B7EF2">
        <w:rPr>
          <w:sz w:val="22"/>
          <w:szCs w:val="22"/>
        </w:rPr>
        <w:t xml:space="preserve">в </w:t>
      </w:r>
      <w:r>
        <w:rPr>
          <w:sz w:val="22"/>
          <w:szCs w:val="22"/>
        </w:rPr>
        <w:t>Отчетном периоде</w:t>
      </w:r>
      <w:r w:rsidR="00DE167B">
        <w:rPr>
          <w:sz w:val="22"/>
          <w:szCs w:val="22"/>
        </w:rPr>
        <w:t xml:space="preserve">, в котором такая жалоба была признана (удовлетворена) </w:t>
      </w:r>
      <w:r w:rsidR="00C4131A">
        <w:rPr>
          <w:sz w:val="22"/>
          <w:szCs w:val="22"/>
        </w:rPr>
        <w:t>Исполнителем</w:t>
      </w:r>
      <w:r w:rsidR="00DE167B">
        <w:rPr>
          <w:sz w:val="22"/>
          <w:szCs w:val="22"/>
        </w:rPr>
        <w:t>.</w:t>
      </w:r>
      <w:r>
        <w:rPr>
          <w:sz w:val="22"/>
          <w:szCs w:val="22"/>
        </w:rPr>
        <w:t xml:space="preserve"> </w:t>
      </w:r>
    </w:p>
    <w:p w14:paraId="6611736E" w14:textId="52D2BCEE" w:rsidR="00D00C01" w:rsidRDefault="00D00C01" w:rsidP="001266DB">
      <w:pPr>
        <w:pStyle w:val="af6"/>
        <w:numPr>
          <w:ilvl w:val="2"/>
          <w:numId w:val="1"/>
        </w:numPr>
        <w:ind w:left="0" w:firstLine="0"/>
        <w:contextualSpacing w:val="0"/>
        <w:jc w:val="both"/>
        <w:rPr>
          <w:sz w:val="22"/>
          <w:szCs w:val="22"/>
        </w:rPr>
      </w:pPr>
      <w:r>
        <w:rPr>
          <w:sz w:val="22"/>
          <w:szCs w:val="22"/>
        </w:rPr>
        <w:t xml:space="preserve">Требовать от </w:t>
      </w:r>
      <w:r w:rsidR="00C4131A">
        <w:rPr>
          <w:sz w:val="22"/>
          <w:szCs w:val="22"/>
        </w:rPr>
        <w:t xml:space="preserve">Исполнителя </w:t>
      </w:r>
      <w:r>
        <w:rPr>
          <w:sz w:val="22"/>
          <w:szCs w:val="22"/>
        </w:rPr>
        <w:t>предоставления логина и пароля от Личного кабинета</w:t>
      </w:r>
      <w:r w:rsidR="00AC586C">
        <w:rPr>
          <w:sz w:val="22"/>
          <w:szCs w:val="22"/>
        </w:rPr>
        <w:t xml:space="preserve"> в порядке, пред</w:t>
      </w:r>
      <w:r w:rsidR="00D66FBC">
        <w:rPr>
          <w:sz w:val="22"/>
          <w:szCs w:val="22"/>
        </w:rPr>
        <w:t>усмотренном настоящим Договором</w:t>
      </w:r>
      <w:r>
        <w:rPr>
          <w:sz w:val="22"/>
          <w:szCs w:val="22"/>
        </w:rPr>
        <w:t>.</w:t>
      </w:r>
    </w:p>
    <w:p w14:paraId="091AACBF" w14:textId="3AF3EC78" w:rsidR="00991CAC" w:rsidRPr="00991CAC" w:rsidRDefault="00485D17" w:rsidP="0002092A">
      <w:pPr>
        <w:ind w:left="720"/>
        <w:jc w:val="both"/>
        <w:rPr>
          <w:sz w:val="22"/>
          <w:szCs w:val="22"/>
          <w:highlight w:val="yellow"/>
        </w:rPr>
      </w:pPr>
      <w:r w:rsidDel="00485D17">
        <w:rPr>
          <w:rStyle w:val="aa"/>
        </w:rPr>
        <w:t xml:space="preserve"> </w:t>
      </w:r>
    </w:p>
    <w:p w14:paraId="4D6782C6" w14:textId="3AC38DD6" w:rsidR="007574C4" w:rsidRPr="0054102B" w:rsidRDefault="007574C4" w:rsidP="0002092A">
      <w:pPr>
        <w:pStyle w:val="2"/>
        <w:numPr>
          <w:ilvl w:val="0"/>
          <w:numId w:val="2"/>
        </w:numPr>
        <w:tabs>
          <w:tab w:val="clear" w:pos="426"/>
          <w:tab w:val="left" w:pos="284"/>
        </w:tabs>
        <w:jc w:val="both"/>
        <w:rPr>
          <w:i w:val="0"/>
          <w:sz w:val="22"/>
          <w:szCs w:val="22"/>
        </w:rPr>
      </w:pPr>
      <w:r w:rsidRPr="0054102B">
        <w:rPr>
          <w:i w:val="0"/>
          <w:sz w:val="22"/>
          <w:szCs w:val="22"/>
        </w:rPr>
        <w:t xml:space="preserve">Порядок сдачи-приемки </w:t>
      </w:r>
      <w:r w:rsidR="00097F96">
        <w:rPr>
          <w:i w:val="0"/>
          <w:sz w:val="22"/>
          <w:szCs w:val="22"/>
        </w:rPr>
        <w:t>У</w:t>
      </w:r>
      <w:r w:rsidRPr="0054102B">
        <w:rPr>
          <w:i w:val="0"/>
          <w:sz w:val="22"/>
          <w:szCs w:val="22"/>
        </w:rPr>
        <w:t>слуг</w:t>
      </w:r>
    </w:p>
    <w:p w14:paraId="1710BDF9" w14:textId="128BA960"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В течение </w:t>
      </w:r>
      <w:r w:rsidR="00DE167B">
        <w:rPr>
          <w:sz w:val="22"/>
          <w:szCs w:val="22"/>
        </w:rPr>
        <w:t>срока действия настоящего Договора</w:t>
      </w:r>
      <w:r w:rsidRPr="0054102B">
        <w:rPr>
          <w:sz w:val="22"/>
          <w:szCs w:val="22"/>
        </w:rPr>
        <w:t xml:space="preserve"> ежемесячно, в течение 7 (семи) рабочих дней с момента окончания Отчетного периода, </w:t>
      </w:r>
      <w:r w:rsidR="00C4131A" w:rsidRPr="00C4131A">
        <w:rPr>
          <w:sz w:val="22"/>
          <w:szCs w:val="22"/>
        </w:rPr>
        <w:t xml:space="preserve">Исполнитель </w:t>
      </w:r>
      <w:r w:rsidRPr="0054102B">
        <w:rPr>
          <w:sz w:val="22"/>
          <w:szCs w:val="22"/>
        </w:rPr>
        <w:t xml:space="preserve">направляет </w:t>
      </w:r>
      <w:r w:rsidR="0054102B" w:rsidRPr="0054102B">
        <w:rPr>
          <w:sz w:val="22"/>
          <w:szCs w:val="22"/>
        </w:rPr>
        <w:t>Заказчику</w:t>
      </w:r>
      <w:r w:rsidRPr="0054102B">
        <w:rPr>
          <w:sz w:val="22"/>
          <w:szCs w:val="22"/>
        </w:rPr>
        <w:t xml:space="preserve"> односторонний </w:t>
      </w:r>
      <w:r w:rsidR="00DE167B">
        <w:rPr>
          <w:sz w:val="22"/>
          <w:szCs w:val="22"/>
        </w:rPr>
        <w:t>Акт</w:t>
      </w:r>
      <w:r w:rsidRPr="0054102B">
        <w:rPr>
          <w:color w:val="000000"/>
          <w:sz w:val="22"/>
          <w:szCs w:val="22"/>
        </w:rPr>
        <w:t xml:space="preserve"> в соответствии с объемом фактически оказанных в Отчетном периоде </w:t>
      </w:r>
      <w:r w:rsidR="00097F96">
        <w:rPr>
          <w:color w:val="000000"/>
          <w:sz w:val="22"/>
          <w:szCs w:val="22"/>
        </w:rPr>
        <w:t>У</w:t>
      </w:r>
      <w:r w:rsidRPr="0054102B">
        <w:rPr>
          <w:color w:val="000000"/>
          <w:sz w:val="22"/>
          <w:szCs w:val="22"/>
        </w:rPr>
        <w:t>слуг</w:t>
      </w:r>
      <w:r w:rsidR="004171E8">
        <w:rPr>
          <w:sz w:val="22"/>
          <w:szCs w:val="22"/>
        </w:rPr>
        <w:t xml:space="preserve"> и счет</w:t>
      </w:r>
      <w:r w:rsidR="004171E8" w:rsidRPr="004171E8">
        <w:rPr>
          <w:sz w:val="22"/>
          <w:szCs w:val="22"/>
        </w:rPr>
        <w:t>-</w:t>
      </w:r>
      <w:r w:rsidRPr="0054102B">
        <w:rPr>
          <w:sz w:val="22"/>
          <w:szCs w:val="22"/>
        </w:rPr>
        <w:t>фактуру</w:t>
      </w:r>
      <w:r w:rsidR="00D00C01">
        <w:rPr>
          <w:sz w:val="22"/>
          <w:szCs w:val="22"/>
        </w:rPr>
        <w:t xml:space="preserve"> с учетом корректировок, которые могут быть осуществлены в соответствии с п. 4.2.2. Договора</w:t>
      </w:r>
      <w:r w:rsidR="00380018">
        <w:rPr>
          <w:sz w:val="22"/>
          <w:szCs w:val="22"/>
        </w:rPr>
        <w:t xml:space="preserve"> и п. 4.1.7. Договора</w:t>
      </w:r>
      <w:r w:rsidR="0054102B" w:rsidRPr="0054102B">
        <w:rPr>
          <w:sz w:val="22"/>
          <w:szCs w:val="22"/>
        </w:rPr>
        <w:t>.</w:t>
      </w:r>
      <w:r w:rsidR="00475D96" w:rsidRPr="00475D96">
        <w:rPr>
          <w:sz w:val="22"/>
          <w:szCs w:val="22"/>
        </w:rPr>
        <w:t xml:space="preserve"> </w:t>
      </w:r>
      <w:r w:rsidR="00475D96">
        <w:rPr>
          <w:sz w:val="22"/>
          <w:szCs w:val="22"/>
        </w:rPr>
        <w:t xml:space="preserve">Перечень Услуг, оказанных </w:t>
      </w:r>
      <w:r w:rsidR="00C4131A">
        <w:rPr>
          <w:sz w:val="22"/>
          <w:szCs w:val="22"/>
        </w:rPr>
        <w:t xml:space="preserve">Исполнителем </w:t>
      </w:r>
      <w:r w:rsidR="00475D96">
        <w:rPr>
          <w:sz w:val="22"/>
          <w:szCs w:val="22"/>
        </w:rPr>
        <w:t>в течение Отчетного периода, указывается в Акте.</w:t>
      </w:r>
    </w:p>
    <w:p w14:paraId="7854BD57" w14:textId="4238B33C"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Акт </w:t>
      </w:r>
      <w:r w:rsidR="00B00483">
        <w:rPr>
          <w:sz w:val="22"/>
          <w:szCs w:val="22"/>
        </w:rPr>
        <w:t>и счет-фактура направляю</w:t>
      </w:r>
      <w:r w:rsidRPr="0054102B">
        <w:rPr>
          <w:sz w:val="22"/>
          <w:szCs w:val="22"/>
        </w:rPr>
        <w:t xml:space="preserve">тся </w:t>
      </w:r>
      <w:r w:rsidR="00C4131A">
        <w:rPr>
          <w:sz w:val="22"/>
          <w:szCs w:val="22"/>
        </w:rPr>
        <w:t xml:space="preserve">Исполнителем </w:t>
      </w:r>
      <w:r w:rsidR="0054102B" w:rsidRPr="0054102B">
        <w:rPr>
          <w:sz w:val="22"/>
          <w:szCs w:val="22"/>
        </w:rPr>
        <w:t>Заказчику</w:t>
      </w:r>
      <w:r w:rsidRPr="0054102B">
        <w:rPr>
          <w:sz w:val="22"/>
          <w:szCs w:val="22"/>
        </w:rPr>
        <w:t xml:space="preserve"> по почте, с одновременным направлением копии текста Акта </w:t>
      </w:r>
      <w:r w:rsidR="000F09B9">
        <w:rPr>
          <w:sz w:val="22"/>
          <w:szCs w:val="22"/>
        </w:rPr>
        <w:t xml:space="preserve">и счета-фактуры </w:t>
      </w:r>
      <w:r w:rsidRPr="0054102B">
        <w:rPr>
          <w:sz w:val="22"/>
          <w:szCs w:val="22"/>
        </w:rPr>
        <w:t xml:space="preserve">по электронной почте. </w:t>
      </w:r>
      <w:r w:rsidRPr="0054102B">
        <w:rPr>
          <w:color w:val="000000"/>
          <w:sz w:val="22"/>
          <w:szCs w:val="22"/>
        </w:rPr>
        <w:t xml:space="preserve">Стороны признают, что копия текста Акта, направленная </w:t>
      </w:r>
      <w:r w:rsidR="00C4131A">
        <w:rPr>
          <w:color w:val="000000"/>
          <w:sz w:val="22"/>
          <w:szCs w:val="22"/>
        </w:rPr>
        <w:t>Исполнителем</w:t>
      </w:r>
      <w:r w:rsidR="00C4131A" w:rsidRPr="00C4131A">
        <w:rPr>
          <w:color w:val="000000"/>
          <w:sz w:val="22"/>
          <w:szCs w:val="22"/>
        </w:rPr>
        <w:t xml:space="preserve"> </w:t>
      </w:r>
      <w:r w:rsidR="0054102B" w:rsidRPr="0054102B">
        <w:rPr>
          <w:color w:val="000000"/>
          <w:sz w:val="22"/>
          <w:szCs w:val="22"/>
        </w:rPr>
        <w:t>Заказчику</w:t>
      </w:r>
      <w:r w:rsidRPr="0054102B">
        <w:rPr>
          <w:color w:val="000000"/>
          <w:sz w:val="22"/>
          <w:szCs w:val="22"/>
        </w:rPr>
        <w:t xml:space="preserve"> по электронной почте, будет применяться </w:t>
      </w:r>
      <w:r w:rsidR="0054102B" w:rsidRPr="0054102B">
        <w:rPr>
          <w:color w:val="000000"/>
          <w:sz w:val="22"/>
          <w:szCs w:val="22"/>
        </w:rPr>
        <w:t>Заказчиком</w:t>
      </w:r>
      <w:r w:rsidRPr="0054102B">
        <w:rPr>
          <w:color w:val="000000"/>
          <w:sz w:val="22"/>
          <w:szCs w:val="22"/>
        </w:rPr>
        <w:t xml:space="preserve"> в процессе приемки </w:t>
      </w:r>
      <w:r w:rsidR="00097F96">
        <w:rPr>
          <w:color w:val="000000"/>
          <w:sz w:val="22"/>
          <w:szCs w:val="22"/>
        </w:rPr>
        <w:t>У</w:t>
      </w:r>
      <w:r w:rsidRPr="0054102B">
        <w:rPr>
          <w:color w:val="000000"/>
          <w:sz w:val="22"/>
          <w:szCs w:val="22"/>
        </w:rPr>
        <w:t>слуг,</w:t>
      </w:r>
      <w:r w:rsidR="00D00C01">
        <w:rPr>
          <w:color w:val="000000"/>
          <w:sz w:val="22"/>
          <w:szCs w:val="22"/>
        </w:rPr>
        <w:t xml:space="preserve"> оказанных </w:t>
      </w:r>
      <w:r w:rsidR="00C4131A">
        <w:rPr>
          <w:color w:val="000000"/>
          <w:sz w:val="22"/>
          <w:szCs w:val="22"/>
        </w:rPr>
        <w:t>Исполнителем</w:t>
      </w:r>
      <w:r w:rsidR="00D00C01">
        <w:rPr>
          <w:color w:val="000000"/>
          <w:sz w:val="22"/>
          <w:szCs w:val="22"/>
        </w:rPr>
        <w:t>,</w:t>
      </w:r>
      <w:r w:rsidRPr="0054102B">
        <w:rPr>
          <w:color w:val="000000"/>
          <w:sz w:val="22"/>
          <w:szCs w:val="22"/>
        </w:rPr>
        <w:t xml:space="preserve"> до момента получения оригинала Акта.</w:t>
      </w:r>
    </w:p>
    <w:p w14:paraId="65F0A22C" w14:textId="1440EAB4" w:rsidR="007574C4" w:rsidRPr="00654BF3" w:rsidRDefault="007574C4" w:rsidP="009E0B02">
      <w:pPr>
        <w:pStyle w:val="af6"/>
        <w:numPr>
          <w:ilvl w:val="1"/>
          <w:numId w:val="2"/>
        </w:numPr>
        <w:tabs>
          <w:tab w:val="left" w:pos="426"/>
        </w:tabs>
        <w:ind w:left="0" w:right="-1" w:firstLine="0"/>
        <w:contextualSpacing w:val="0"/>
        <w:jc w:val="both"/>
        <w:rPr>
          <w:color w:val="000000"/>
          <w:sz w:val="22"/>
          <w:szCs w:val="22"/>
        </w:rPr>
      </w:pPr>
      <w:r w:rsidRPr="00654BF3">
        <w:rPr>
          <w:color w:val="000000"/>
          <w:sz w:val="22"/>
          <w:szCs w:val="22"/>
        </w:rPr>
        <w:t xml:space="preserve">Датой получения копии текста Акта, направленного </w:t>
      </w:r>
      <w:r w:rsidR="00C4131A">
        <w:rPr>
          <w:color w:val="000000"/>
          <w:sz w:val="22"/>
          <w:szCs w:val="22"/>
        </w:rPr>
        <w:t xml:space="preserve">Исполнителем </w:t>
      </w:r>
      <w:r w:rsidR="005813CB" w:rsidRPr="00654BF3">
        <w:rPr>
          <w:color w:val="000000"/>
          <w:sz w:val="22"/>
          <w:szCs w:val="22"/>
        </w:rPr>
        <w:t>Заказчику</w:t>
      </w:r>
      <w:r w:rsidRPr="00654BF3">
        <w:rPr>
          <w:color w:val="000000"/>
          <w:sz w:val="22"/>
          <w:szCs w:val="22"/>
        </w:rPr>
        <w:t xml:space="preserve"> по электронной почте, считается следующий рабочий день за днем отправки. </w:t>
      </w:r>
    </w:p>
    <w:p w14:paraId="25E5FA8B" w14:textId="20B85D6E" w:rsidR="00991CAC" w:rsidRPr="00654BF3" w:rsidRDefault="007574C4" w:rsidP="009E0B02">
      <w:pPr>
        <w:pStyle w:val="af6"/>
        <w:numPr>
          <w:ilvl w:val="1"/>
          <w:numId w:val="2"/>
        </w:numPr>
        <w:tabs>
          <w:tab w:val="left" w:pos="426"/>
        </w:tabs>
        <w:ind w:left="0" w:firstLine="0"/>
        <w:contextualSpacing w:val="0"/>
        <w:jc w:val="both"/>
        <w:rPr>
          <w:sz w:val="22"/>
          <w:szCs w:val="22"/>
        </w:rPr>
      </w:pPr>
      <w:r w:rsidRPr="00654BF3">
        <w:rPr>
          <w:color w:val="000000"/>
          <w:sz w:val="22"/>
          <w:szCs w:val="22"/>
        </w:rPr>
        <w:t xml:space="preserve"> </w:t>
      </w:r>
      <w:r w:rsidRPr="00654BF3">
        <w:rPr>
          <w:sz w:val="22"/>
          <w:szCs w:val="22"/>
        </w:rPr>
        <w:t xml:space="preserve">Стороны установили, что </w:t>
      </w:r>
      <w:r w:rsidR="00097F96">
        <w:rPr>
          <w:sz w:val="22"/>
          <w:szCs w:val="22"/>
        </w:rPr>
        <w:t>У</w:t>
      </w:r>
      <w:r w:rsidRPr="00654BF3">
        <w:rPr>
          <w:sz w:val="22"/>
          <w:szCs w:val="22"/>
        </w:rPr>
        <w:t>слуги</w:t>
      </w:r>
      <w:r w:rsidR="00D00C01">
        <w:rPr>
          <w:sz w:val="22"/>
          <w:szCs w:val="22"/>
        </w:rPr>
        <w:t xml:space="preserve"> </w:t>
      </w:r>
      <w:r w:rsidR="00C4131A">
        <w:rPr>
          <w:sz w:val="22"/>
          <w:szCs w:val="22"/>
        </w:rPr>
        <w:t xml:space="preserve">Исполнителя </w:t>
      </w:r>
      <w:r w:rsidRPr="00654BF3">
        <w:rPr>
          <w:sz w:val="22"/>
          <w:szCs w:val="22"/>
        </w:rPr>
        <w:t xml:space="preserve">считаются оказанными надлежащим образом и принятыми </w:t>
      </w:r>
      <w:r w:rsidR="00654BF3" w:rsidRPr="00654BF3">
        <w:rPr>
          <w:sz w:val="22"/>
          <w:szCs w:val="22"/>
        </w:rPr>
        <w:t>Заказчиком</w:t>
      </w:r>
      <w:r w:rsidRPr="00654BF3">
        <w:rPr>
          <w:sz w:val="22"/>
          <w:szCs w:val="22"/>
        </w:rPr>
        <w:t xml:space="preserve"> в указанном в Акте объеме, если в течение </w:t>
      </w:r>
      <w:r w:rsidR="00584292" w:rsidRPr="00E219C6">
        <w:rPr>
          <w:sz w:val="22"/>
          <w:szCs w:val="22"/>
        </w:rPr>
        <w:t>1</w:t>
      </w:r>
      <w:r w:rsidR="00E87A9F">
        <w:rPr>
          <w:sz w:val="22"/>
          <w:szCs w:val="22"/>
        </w:rPr>
        <w:t>3</w:t>
      </w:r>
      <w:r w:rsidR="00991CAC" w:rsidRPr="00654BF3">
        <w:rPr>
          <w:sz w:val="22"/>
          <w:szCs w:val="22"/>
        </w:rPr>
        <w:t xml:space="preserve"> </w:t>
      </w:r>
      <w:r w:rsidRPr="00654BF3">
        <w:rPr>
          <w:sz w:val="22"/>
          <w:szCs w:val="22"/>
        </w:rPr>
        <w:t>(</w:t>
      </w:r>
      <w:r w:rsidR="00E87A9F">
        <w:rPr>
          <w:sz w:val="22"/>
          <w:szCs w:val="22"/>
        </w:rPr>
        <w:t>тринадцати</w:t>
      </w:r>
      <w:r w:rsidRPr="00654BF3">
        <w:rPr>
          <w:sz w:val="22"/>
          <w:szCs w:val="22"/>
        </w:rPr>
        <w:t xml:space="preserve">) </w:t>
      </w:r>
      <w:r w:rsidR="00D00C01">
        <w:rPr>
          <w:sz w:val="22"/>
          <w:szCs w:val="22"/>
        </w:rPr>
        <w:t xml:space="preserve">календарных </w:t>
      </w:r>
      <w:r w:rsidRPr="00654BF3">
        <w:rPr>
          <w:sz w:val="22"/>
          <w:szCs w:val="22"/>
        </w:rPr>
        <w:t xml:space="preserve">дней с даты Акта </w:t>
      </w:r>
      <w:r w:rsidR="00C4131A">
        <w:rPr>
          <w:sz w:val="22"/>
          <w:szCs w:val="22"/>
        </w:rPr>
        <w:t xml:space="preserve">Исполнитель </w:t>
      </w:r>
      <w:r w:rsidRPr="00654BF3">
        <w:rPr>
          <w:sz w:val="22"/>
          <w:szCs w:val="22"/>
        </w:rPr>
        <w:t xml:space="preserve">не получил от </w:t>
      </w:r>
      <w:r w:rsidR="00654BF3" w:rsidRPr="00654BF3">
        <w:rPr>
          <w:sz w:val="22"/>
          <w:szCs w:val="22"/>
        </w:rPr>
        <w:t>Заказчика</w:t>
      </w:r>
      <w:r w:rsidRPr="00654BF3">
        <w:rPr>
          <w:sz w:val="22"/>
          <w:szCs w:val="22"/>
        </w:rPr>
        <w:t xml:space="preserve"> мотивированны</w:t>
      </w:r>
      <w:r w:rsidR="005D3968">
        <w:rPr>
          <w:sz w:val="22"/>
          <w:szCs w:val="22"/>
        </w:rPr>
        <w:t>й</w:t>
      </w:r>
      <w:r w:rsidRPr="00654BF3">
        <w:rPr>
          <w:sz w:val="22"/>
          <w:szCs w:val="22"/>
        </w:rPr>
        <w:t xml:space="preserve"> письменны</w:t>
      </w:r>
      <w:r w:rsidR="005D3968">
        <w:rPr>
          <w:sz w:val="22"/>
          <w:szCs w:val="22"/>
        </w:rPr>
        <w:t>й</w:t>
      </w:r>
      <w:r w:rsidRPr="00654BF3">
        <w:rPr>
          <w:sz w:val="22"/>
          <w:szCs w:val="22"/>
        </w:rPr>
        <w:t xml:space="preserve"> </w:t>
      </w:r>
      <w:r w:rsidR="005D3968">
        <w:rPr>
          <w:sz w:val="22"/>
          <w:szCs w:val="22"/>
        </w:rPr>
        <w:t>отказ от Акта</w:t>
      </w:r>
      <w:r w:rsidRPr="00654BF3">
        <w:rPr>
          <w:sz w:val="22"/>
          <w:szCs w:val="22"/>
        </w:rPr>
        <w:t xml:space="preserve">. По истечении срока, указанного выше, претензии относительно недостатков </w:t>
      </w:r>
      <w:r w:rsidR="00097F96">
        <w:rPr>
          <w:sz w:val="22"/>
          <w:szCs w:val="22"/>
        </w:rPr>
        <w:t>У</w:t>
      </w:r>
      <w:r w:rsidRPr="00654BF3">
        <w:rPr>
          <w:sz w:val="22"/>
          <w:szCs w:val="22"/>
        </w:rPr>
        <w:t>слуг,</w:t>
      </w:r>
      <w:r w:rsidR="00D00C01">
        <w:rPr>
          <w:sz w:val="22"/>
          <w:szCs w:val="22"/>
        </w:rPr>
        <w:t xml:space="preserve"> оказанных </w:t>
      </w:r>
      <w:r w:rsidR="00C4131A">
        <w:rPr>
          <w:sz w:val="22"/>
          <w:szCs w:val="22"/>
        </w:rPr>
        <w:t>Исполнителем</w:t>
      </w:r>
      <w:r w:rsidR="00D00C01">
        <w:rPr>
          <w:sz w:val="22"/>
          <w:szCs w:val="22"/>
        </w:rPr>
        <w:t>,</w:t>
      </w:r>
      <w:r w:rsidRPr="00654BF3">
        <w:rPr>
          <w:sz w:val="22"/>
          <w:szCs w:val="22"/>
        </w:rPr>
        <w:t xml:space="preserve"> в том числе по количеству (объему), стоимости и качеству не принимаются.</w:t>
      </w:r>
      <w:r w:rsidR="005D3968">
        <w:rPr>
          <w:sz w:val="22"/>
          <w:szCs w:val="22"/>
        </w:rPr>
        <w:t xml:space="preserve"> </w:t>
      </w:r>
    </w:p>
    <w:p w14:paraId="5117100A" w14:textId="77777777" w:rsidR="008F28E7" w:rsidRPr="0010793B" w:rsidRDefault="008F28E7" w:rsidP="008F28E7">
      <w:pPr>
        <w:pStyle w:val="af6"/>
        <w:ind w:left="0"/>
        <w:contextualSpacing w:val="0"/>
        <w:jc w:val="both"/>
        <w:rPr>
          <w:sz w:val="22"/>
          <w:szCs w:val="22"/>
          <w:highlight w:val="yellow"/>
        </w:rPr>
      </w:pPr>
    </w:p>
    <w:p w14:paraId="6637D08B" w14:textId="77777777" w:rsidR="007574C4" w:rsidRPr="005D025C" w:rsidRDefault="007574C4" w:rsidP="0002092A">
      <w:pPr>
        <w:pStyle w:val="2"/>
        <w:numPr>
          <w:ilvl w:val="0"/>
          <w:numId w:val="2"/>
        </w:numPr>
        <w:tabs>
          <w:tab w:val="clear" w:pos="426"/>
          <w:tab w:val="left" w:pos="284"/>
        </w:tabs>
        <w:jc w:val="both"/>
        <w:rPr>
          <w:i w:val="0"/>
          <w:sz w:val="22"/>
          <w:szCs w:val="22"/>
        </w:rPr>
      </w:pPr>
      <w:r w:rsidRPr="005D025C">
        <w:rPr>
          <w:i w:val="0"/>
          <w:sz w:val="22"/>
          <w:szCs w:val="22"/>
        </w:rPr>
        <w:t>Размер и порядок оплаты</w:t>
      </w:r>
    </w:p>
    <w:p w14:paraId="06484E86" w14:textId="5912F756" w:rsidR="007574C4" w:rsidRPr="006D4F2C" w:rsidRDefault="007574C4" w:rsidP="009E0B02">
      <w:pPr>
        <w:numPr>
          <w:ilvl w:val="1"/>
          <w:numId w:val="2"/>
        </w:numPr>
        <w:tabs>
          <w:tab w:val="left" w:pos="426"/>
        </w:tabs>
        <w:ind w:left="0" w:firstLine="0"/>
        <w:jc w:val="both"/>
        <w:rPr>
          <w:sz w:val="22"/>
          <w:szCs w:val="22"/>
        </w:rPr>
      </w:pPr>
      <w:r w:rsidRPr="006D4F2C">
        <w:rPr>
          <w:sz w:val="22"/>
          <w:szCs w:val="22"/>
        </w:rPr>
        <w:t xml:space="preserve">Стоимость </w:t>
      </w:r>
      <w:r w:rsidR="00097F96" w:rsidRPr="006D4F2C">
        <w:rPr>
          <w:sz w:val="22"/>
          <w:szCs w:val="22"/>
        </w:rPr>
        <w:t>У</w:t>
      </w:r>
      <w:r w:rsidR="00E275B7" w:rsidRPr="006D4F2C">
        <w:rPr>
          <w:sz w:val="22"/>
          <w:szCs w:val="22"/>
        </w:rPr>
        <w:t xml:space="preserve">слуг </w:t>
      </w:r>
      <w:r w:rsidR="00C4131A" w:rsidRPr="006D4F2C">
        <w:rPr>
          <w:sz w:val="22"/>
          <w:szCs w:val="22"/>
        </w:rPr>
        <w:t xml:space="preserve">Исполнителя </w:t>
      </w:r>
      <w:r w:rsidRPr="006D4F2C">
        <w:rPr>
          <w:sz w:val="22"/>
          <w:szCs w:val="22"/>
        </w:rPr>
        <w:t xml:space="preserve">рассчитывается </w:t>
      </w:r>
      <w:r w:rsidR="005813CB" w:rsidRPr="006D4F2C">
        <w:rPr>
          <w:sz w:val="22"/>
          <w:szCs w:val="22"/>
        </w:rPr>
        <w:t xml:space="preserve">на основании Данных статистики, доступных Заказчику в </w:t>
      </w:r>
      <w:r w:rsidR="00DB6D3F" w:rsidRPr="006D4F2C">
        <w:rPr>
          <w:sz w:val="22"/>
          <w:szCs w:val="22"/>
        </w:rPr>
        <w:t>Личном кабинете</w:t>
      </w:r>
      <w:r w:rsidR="00C53E06" w:rsidRPr="006D4F2C">
        <w:rPr>
          <w:sz w:val="22"/>
          <w:szCs w:val="22"/>
        </w:rPr>
        <w:t xml:space="preserve">, </w:t>
      </w:r>
      <w:r w:rsidR="005D3968" w:rsidRPr="006D4F2C">
        <w:rPr>
          <w:sz w:val="22"/>
          <w:szCs w:val="22"/>
        </w:rPr>
        <w:t>по применимым Тарифам</w:t>
      </w:r>
      <w:r w:rsidR="000A5D6D">
        <w:rPr>
          <w:sz w:val="22"/>
          <w:szCs w:val="22"/>
        </w:rPr>
        <w:t>, согласно приложению № 1</w:t>
      </w:r>
      <w:r w:rsidR="005D025C" w:rsidRPr="006D4F2C">
        <w:rPr>
          <w:sz w:val="22"/>
          <w:szCs w:val="22"/>
        </w:rPr>
        <w:t>.</w:t>
      </w:r>
      <w:r w:rsidR="00112494" w:rsidRPr="006D4F2C">
        <w:rPr>
          <w:sz w:val="22"/>
          <w:szCs w:val="22"/>
        </w:rPr>
        <w:t xml:space="preserve"> На стоимость </w:t>
      </w:r>
      <w:r w:rsidR="00097F96" w:rsidRPr="006D4F2C">
        <w:rPr>
          <w:sz w:val="22"/>
          <w:szCs w:val="22"/>
        </w:rPr>
        <w:t>У</w:t>
      </w:r>
      <w:r w:rsidR="00112494" w:rsidRPr="006D4F2C">
        <w:rPr>
          <w:sz w:val="22"/>
          <w:szCs w:val="22"/>
        </w:rPr>
        <w:t>слуг</w:t>
      </w:r>
      <w:r w:rsidR="00C53E06" w:rsidRPr="006D4F2C">
        <w:rPr>
          <w:sz w:val="22"/>
          <w:szCs w:val="22"/>
        </w:rPr>
        <w:t xml:space="preserve"> </w:t>
      </w:r>
      <w:r w:rsidR="00C4131A" w:rsidRPr="006D4F2C">
        <w:rPr>
          <w:sz w:val="22"/>
          <w:szCs w:val="22"/>
        </w:rPr>
        <w:t>Исполнителя</w:t>
      </w:r>
      <w:r w:rsidR="00112494" w:rsidRPr="006D4F2C">
        <w:rPr>
          <w:sz w:val="22"/>
          <w:szCs w:val="22"/>
        </w:rPr>
        <w:t xml:space="preserve">, рассчитанную в </w:t>
      </w:r>
      <w:r w:rsidR="00FE6134" w:rsidRPr="006D4F2C">
        <w:rPr>
          <w:sz w:val="22"/>
          <w:szCs w:val="22"/>
        </w:rPr>
        <w:t>указанном</w:t>
      </w:r>
      <w:r w:rsidR="00112494" w:rsidRPr="006D4F2C">
        <w:rPr>
          <w:sz w:val="22"/>
          <w:szCs w:val="22"/>
        </w:rPr>
        <w:t xml:space="preserve"> порядке, начисляется НДС </w:t>
      </w:r>
      <w:r w:rsidR="00FE6134" w:rsidRPr="006D4F2C">
        <w:rPr>
          <w:sz w:val="22"/>
          <w:szCs w:val="22"/>
        </w:rPr>
        <w:t>по ставке, предусмотренной Налоговым кодексом РФ</w:t>
      </w:r>
      <w:r w:rsidR="00112494" w:rsidRPr="006D4F2C">
        <w:rPr>
          <w:sz w:val="22"/>
          <w:szCs w:val="22"/>
        </w:rPr>
        <w:t>.</w:t>
      </w:r>
    </w:p>
    <w:p w14:paraId="40099E35" w14:textId="5D3D5BED" w:rsidR="00DB6D3F" w:rsidRPr="003559C6" w:rsidRDefault="005813CB" w:rsidP="009E0B02">
      <w:pPr>
        <w:numPr>
          <w:ilvl w:val="1"/>
          <w:numId w:val="2"/>
        </w:numPr>
        <w:ind w:left="0" w:firstLine="0"/>
        <w:jc w:val="both"/>
        <w:rPr>
          <w:sz w:val="22"/>
          <w:szCs w:val="22"/>
        </w:rPr>
      </w:pPr>
      <w:r w:rsidRPr="005813CB">
        <w:rPr>
          <w:sz w:val="22"/>
          <w:szCs w:val="22"/>
        </w:rPr>
        <w:t>Заказчик</w:t>
      </w:r>
      <w:r w:rsidR="007574C4" w:rsidRPr="005813CB">
        <w:rPr>
          <w:sz w:val="22"/>
          <w:szCs w:val="22"/>
        </w:rPr>
        <w:t xml:space="preserve"> обязуется оплачивать </w:t>
      </w:r>
      <w:r w:rsidR="00097F96">
        <w:rPr>
          <w:sz w:val="22"/>
          <w:szCs w:val="22"/>
        </w:rPr>
        <w:t>У</w:t>
      </w:r>
      <w:r w:rsidR="00E275B7" w:rsidRPr="005813CB">
        <w:rPr>
          <w:sz w:val="22"/>
          <w:szCs w:val="22"/>
        </w:rPr>
        <w:t xml:space="preserve">слуги </w:t>
      </w:r>
      <w:r w:rsidR="00C4131A">
        <w:rPr>
          <w:sz w:val="22"/>
          <w:szCs w:val="22"/>
        </w:rPr>
        <w:t xml:space="preserve">Исполнителя </w:t>
      </w:r>
      <w:r w:rsidR="007574C4" w:rsidRPr="005813CB">
        <w:rPr>
          <w:sz w:val="22"/>
          <w:szCs w:val="22"/>
        </w:rPr>
        <w:t xml:space="preserve">ежемесячно, </w:t>
      </w:r>
      <w:r w:rsidR="008765CA" w:rsidRPr="008765CA">
        <w:rPr>
          <w:sz w:val="22"/>
          <w:szCs w:val="22"/>
        </w:rPr>
        <w:t>____________________________</w:t>
      </w:r>
      <w:r w:rsidR="00097F96">
        <w:rPr>
          <w:sz w:val="22"/>
          <w:szCs w:val="22"/>
        </w:rPr>
        <w:t xml:space="preserve"> У</w:t>
      </w:r>
      <w:r w:rsidR="005D3968">
        <w:rPr>
          <w:sz w:val="22"/>
          <w:szCs w:val="22"/>
        </w:rPr>
        <w:t>слуги</w:t>
      </w:r>
      <w:r w:rsidR="00896D7F" w:rsidRPr="005813CB">
        <w:rPr>
          <w:sz w:val="22"/>
          <w:szCs w:val="22"/>
        </w:rPr>
        <w:t>, путем</w:t>
      </w:r>
      <w:r w:rsidR="00DB6D3F">
        <w:rPr>
          <w:sz w:val="22"/>
          <w:szCs w:val="22"/>
        </w:rPr>
        <w:t xml:space="preserve"> перечисления безналичных денежных средств </w:t>
      </w:r>
      <w:r w:rsidR="0084437F">
        <w:rPr>
          <w:sz w:val="22"/>
          <w:szCs w:val="22"/>
        </w:rPr>
        <w:t xml:space="preserve">в Российских Рублях </w:t>
      </w:r>
      <w:r w:rsidR="00C4131A">
        <w:rPr>
          <w:sz w:val="22"/>
          <w:szCs w:val="22"/>
        </w:rPr>
        <w:t>на расчетный счет Исполнителя</w:t>
      </w:r>
      <w:r w:rsidR="006D4F2C">
        <w:rPr>
          <w:sz w:val="22"/>
          <w:szCs w:val="22"/>
        </w:rPr>
        <w:t xml:space="preserve">, </w:t>
      </w:r>
      <w:r w:rsidR="006D4F2C" w:rsidRPr="00F371EF">
        <w:rPr>
          <w:sz w:val="22"/>
          <w:szCs w:val="22"/>
        </w:rPr>
        <w:t xml:space="preserve">реквизиты которого указаны в статье «Адреса, реквизиты и подписи Сторон» </w:t>
      </w:r>
      <w:r w:rsidR="006D4F2C">
        <w:rPr>
          <w:sz w:val="22"/>
          <w:szCs w:val="22"/>
        </w:rPr>
        <w:t>Договора.</w:t>
      </w:r>
      <w:r w:rsidR="00DB6D3F">
        <w:rPr>
          <w:sz w:val="22"/>
          <w:szCs w:val="22"/>
        </w:rPr>
        <w:t xml:space="preserve"> В назначении платежа </w:t>
      </w:r>
      <w:r w:rsidR="00DB6D3F" w:rsidRPr="00957A9C">
        <w:rPr>
          <w:sz w:val="22"/>
          <w:szCs w:val="22"/>
        </w:rPr>
        <w:t xml:space="preserve">Заказчик в обязательном порядке указывает номер </w:t>
      </w:r>
      <w:r w:rsidR="00DB6D3F" w:rsidRPr="00C8020F">
        <w:rPr>
          <w:sz w:val="22"/>
          <w:szCs w:val="22"/>
        </w:rPr>
        <w:t>Лицевого счета</w:t>
      </w:r>
      <w:r w:rsidR="00DB6D3F" w:rsidRPr="00957A9C">
        <w:rPr>
          <w:sz w:val="22"/>
          <w:szCs w:val="22"/>
        </w:rPr>
        <w:t xml:space="preserve"> Заказчика (уникальный идентификатор Заказчика – п.1.1</w:t>
      </w:r>
      <w:r w:rsidR="00DC0CEB">
        <w:rPr>
          <w:sz w:val="22"/>
          <w:szCs w:val="22"/>
        </w:rPr>
        <w:t>3</w:t>
      </w:r>
      <w:r w:rsidR="00DB6D3F" w:rsidRPr="00957A9C">
        <w:rPr>
          <w:sz w:val="22"/>
          <w:szCs w:val="22"/>
        </w:rPr>
        <w:t>. Договора).</w:t>
      </w:r>
    </w:p>
    <w:p w14:paraId="692CA82D" w14:textId="78A5CA4D" w:rsidR="009408E4" w:rsidRPr="005D025C" w:rsidRDefault="00896D7F" w:rsidP="009E0B02">
      <w:pPr>
        <w:jc w:val="both"/>
        <w:rPr>
          <w:sz w:val="22"/>
          <w:szCs w:val="22"/>
        </w:rPr>
      </w:pPr>
      <w:r w:rsidRPr="005D025C">
        <w:rPr>
          <w:sz w:val="22"/>
          <w:szCs w:val="22"/>
        </w:rPr>
        <w:t>6.3</w:t>
      </w:r>
      <w:r w:rsidR="009408E4" w:rsidRPr="005D025C">
        <w:rPr>
          <w:sz w:val="22"/>
          <w:szCs w:val="22"/>
        </w:rPr>
        <w:t xml:space="preserve">. </w:t>
      </w:r>
      <w:r w:rsidR="007574C4" w:rsidRPr="005D025C">
        <w:rPr>
          <w:sz w:val="22"/>
          <w:szCs w:val="22"/>
        </w:rPr>
        <w:t xml:space="preserve">Стороны признают, что </w:t>
      </w:r>
      <w:r w:rsidR="00C53E06">
        <w:rPr>
          <w:sz w:val="22"/>
          <w:szCs w:val="22"/>
        </w:rPr>
        <w:t>для целей</w:t>
      </w:r>
      <w:r w:rsidR="007574C4" w:rsidRPr="005D025C">
        <w:rPr>
          <w:sz w:val="22"/>
          <w:szCs w:val="22"/>
        </w:rPr>
        <w:t xml:space="preserve"> настоящего Договора, в частности, для определения объема оказанных </w:t>
      </w:r>
      <w:r w:rsidR="006D4F2C">
        <w:rPr>
          <w:sz w:val="22"/>
          <w:szCs w:val="22"/>
        </w:rPr>
        <w:t>Исполнителем</w:t>
      </w:r>
      <w:r w:rsidR="007574C4" w:rsidRPr="005D025C">
        <w:rPr>
          <w:sz w:val="22"/>
          <w:szCs w:val="22"/>
        </w:rPr>
        <w:t xml:space="preserve"> </w:t>
      </w:r>
      <w:r w:rsidR="00097F96">
        <w:rPr>
          <w:sz w:val="22"/>
          <w:szCs w:val="22"/>
        </w:rPr>
        <w:t>У</w:t>
      </w:r>
      <w:r w:rsidR="007574C4" w:rsidRPr="005D025C">
        <w:rPr>
          <w:sz w:val="22"/>
          <w:szCs w:val="22"/>
        </w:rPr>
        <w:t xml:space="preserve">слуг и их стоимости используются исключительно </w:t>
      </w:r>
      <w:r w:rsidR="005D025C" w:rsidRPr="005D025C">
        <w:rPr>
          <w:sz w:val="22"/>
          <w:szCs w:val="22"/>
        </w:rPr>
        <w:t>Д</w:t>
      </w:r>
      <w:r w:rsidR="007574C4" w:rsidRPr="005D025C">
        <w:rPr>
          <w:sz w:val="22"/>
          <w:szCs w:val="22"/>
        </w:rPr>
        <w:t xml:space="preserve">анные </w:t>
      </w:r>
      <w:r w:rsidR="005D025C" w:rsidRPr="005D025C">
        <w:rPr>
          <w:sz w:val="22"/>
          <w:szCs w:val="22"/>
        </w:rPr>
        <w:t>статистики</w:t>
      </w:r>
      <w:r w:rsidR="007574C4" w:rsidRPr="005D025C">
        <w:rPr>
          <w:sz w:val="22"/>
          <w:szCs w:val="22"/>
        </w:rPr>
        <w:t xml:space="preserve">, отраженные в </w:t>
      </w:r>
      <w:r w:rsidR="00DB6D3F">
        <w:rPr>
          <w:sz w:val="22"/>
          <w:szCs w:val="22"/>
        </w:rPr>
        <w:t>Личном кабинете</w:t>
      </w:r>
      <w:r w:rsidR="007574C4" w:rsidRPr="005D025C">
        <w:rPr>
          <w:sz w:val="22"/>
          <w:szCs w:val="22"/>
        </w:rPr>
        <w:t>.</w:t>
      </w:r>
      <w:r w:rsidRPr="005D025C">
        <w:rPr>
          <w:sz w:val="22"/>
          <w:szCs w:val="22"/>
        </w:rPr>
        <w:t xml:space="preserve"> </w:t>
      </w:r>
    </w:p>
    <w:p w14:paraId="178F4F15" w14:textId="0B4EF249" w:rsidR="002F6047" w:rsidRDefault="00896D7F" w:rsidP="0002092A">
      <w:pPr>
        <w:jc w:val="both"/>
        <w:rPr>
          <w:rFonts w:asciiTheme="minorHAnsi" w:hAnsiTheme="minorHAnsi"/>
          <w:color w:val="000000"/>
          <w:sz w:val="21"/>
          <w:szCs w:val="21"/>
          <w:shd w:val="clear" w:color="auto" w:fill="FFFFFF"/>
        </w:rPr>
      </w:pPr>
      <w:r w:rsidRPr="005D025C">
        <w:rPr>
          <w:sz w:val="22"/>
          <w:szCs w:val="22"/>
        </w:rPr>
        <w:t xml:space="preserve">6.4 </w:t>
      </w:r>
      <w:r w:rsidR="002F6047" w:rsidRPr="005D025C">
        <w:rPr>
          <w:sz w:val="22"/>
          <w:szCs w:val="22"/>
        </w:rPr>
        <w:t xml:space="preserve">Услуги считаются оплаченными </w:t>
      </w:r>
      <w:r w:rsidR="005D025C" w:rsidRPr="005D025C">
        <w:rPr>
          <w:sz w:val="22"/>
          <w:szCs w:val="22"/>
        </w:rPr>
        <w:t>Заказчиком</w:t>
      </w:r>
      <w:r w:rsidR="002F6047" w:rsidRPr="005D025C">
        <w:rPr>
          <w:sz w:val="22"/>
          <w:szCs w:val="22"/>
        </w:rPr>
        <w:t xml:space="preserve"> с момента </w:t>
      </w:r>
      <w:r w:rsidR="007060CE" w:rsidRPr="003E70BF">
        <w:rPr>
          <w:rFonts w:hint="eastAsia"/>
          <w:sz w:val="22"/>
          <w:szCs w:val="22"/>
        </w:rPr>
        <w:t>поступления</w:t>
      </w:r>
      <w:r w:rsidR="007060CE" w:rsidRPr="003E70BF">
        <w:rPr>
          <w:sz w:val="22"/>
          <w:szCs w:val="22"/>
        </w:rPr>
        <w:t xml:space="preserve"> </w:t>
      </w:r>
      <w:r w:rsidR="007060CE" w:rsidRPr="003E70BF">
        <w:rPr>
          <w:rFonts w:hint="eastAsia"/>
          <w:sz w:val="22"/>
          <w:szCs w:val="22"/>
        </w:rPr>
        <w:t>суммы</w:t>
      </w:r>
      <w:r w:rsidR="007060CE" w:rsidRPr="003E70BF">
        <w:rPr>
          <w:sz w:val="22"/>
          <w:szCs w:val="22"/>
        </w:rPr>
        <w:t xml:space="preserve"> </w:t>
      </w:r>
      <w:r w:rsidR="007060CE" w:rsidRPr="003E70BF">
        <w:rPr>
          <w:rFonts w:hint="eastAsia"/>
          <w:sz w:val="22"/>
          <w:szCs w:val="22"/>
        </w:rPr>
        <w:t>на</w:t>
      </w:r>
      <w:r w:rsidR="007060CE" w:rsidRPr="003E70BF">
        <w:rPr>
          <w:sz w:val="22"/>
          <w:szCs w:val="22"/>
        </w:rPr>
        <w:t xml:space="preserve"> </w:t>
      </w:r>
      <w:r w:rsidR="00003D38">
        <w:rPr>
          <w:sz w:val="22"/>
          <w:szCs w:val="22"/>
        </w:rPr>
        <w:t xml:space="preserve">соответствующий </w:t>
      </w:r>
      <w:r w:rsidR="007060CE" w:rsidRPr="003E70BF">
        <w:rPr>
          <w:rFonts w:hint="eastAsia"/>
          <w:sz w:val="22"/>
          <w:szCs w:val="22"/>
        </w:rPr>
        <w:t>корреспондентский</w:t>
      </w:r>
      <w:r w:rsidR="007060CE" w:rsidRPr="003E70BF">
        <w:rPr>
          <w:sz w:val="22"/>
          <w:szCs w:val="22"/>
        </w:rPr>
        <w:t xml:space="preserve"> </w:t>
      </w:r>
      <w:r w:rsidR="007060CE" w:rsidRPr="003E70BF">
        <w:rPr>
          <w:rFonts w:hint="eastAsia"/>
          <w:sz w:val="22"/>
          <w:szCs w:val="22"/>
        </w:rPr>
        <w:t>счет</w:t>
      </w:r>
      <w:r w:rsidR="007060CE" w:rsidRPr="003E70BF">
        <w:rPr>
          <w:sz w:val="22"/>
          <w:szCs w:val="22"/>
        </w:rPr>
        <w:t xml:space="preserve"> </w:t>
      </w:r>
      <w:r w:rsidR="007060CE" w:rsidRPr="003E70BF">
        <w:rPr>
          <w:rFonts w:hint="eastAsia"/>
          <w:sz w:val="22"/>
          <w:szCs w:val="22"/>
        </w:rPr>
        <w:t>банка</w:t>
      </w:r>
      <w:r w:rsidR="007060CE" w:rsidRPr="003E70BF">
        <w:rPr>
          <w:sz w:val="22"/>
          <w:szCs w:val="22"/>
        </w:rPr>
        <w:t xml:space="preserve"> </w:t>
      </w:r>
      <w:r w:rsidR="006D4F2C">
        <w:rPr>
          <w:rFonts w:hint="eastAsia"/>
          <w:sz w:val="22"/>
          <w:szCs w:val="22"/>
        </w:rPr>
        <w:t>Исполнителя</w:t>
      </w:r>
      <w:r w:rsidR="001E021C">
        <w:rPr>
          <w:sz w:val="22"/>
          <w:szCs w:val="22"/>
        </w:rPr>
        <w:t>.</w:t>
      </w:r>
      <w:r w:rsidR="007060CE">
        <w:rPr>
          <w:rFonts w:asciiTheme="minorHAnsi" w:hAnsiTheme="minorHAnsi"/>
          <w:color w:val="000000"/>
          <w:sz w:val="21"/>
          <w:szCs w:val="21"/>
          <w:shd w:val="clear" w:color="auto" w:fill="FFFFFF"/>
        </w:rPr>
        <w:t xml:space="preserve"> </w:t>
      </w:r>
    </w:p>
    <w:p w14:paraId="1D9F3FEB" w14:textId="1FCEEFDC" w:rsidR="002E48ED" w:rsidRPr="005D025C" w:rsidRDefault="002E48ED" w:rsidP="006D0FB4">
      <w:pPr>
        <w:tabs>
          <w:tab w:val="left" w:pos="426"/>
        </w:tabs>
        <w:jc w:val="both"/>
        <w:rPr>
          <w:sz w:val="22"/>
          <w:szCs w:val="22"/>
        </w:rPr>
      </w:pPr>
      <w:r w:rsidRPr="004803DB">
        <w:rPr>
          <w:sz w:val="22"/>
          <w:szCs w:val="22"/>
        </w:rPr>
        <w:t xml:space="preserve">6.5. </w:t>
      </w:r>
      <w:r w:rsidR="00BF504D" w:rsidRPr="00BF504D">
        <w:rPr>
          <w:sz w:val="22"/>
          <w:szCs w:val="22"/>
        </w:rPr>
        <w:t xml:space="preserve">Предельная стоимость Услуг по настоящему Договору не может превышать </w:t>
      </w:r>
      <w:r w:rsidR="00BF504D" w:rsidRPr="001266DB">
        <w:rPr>
          <w:sz w:val="22"/>
          <w:shd w:val="clear" w:color="auto" w:fill="FFFF00"/>
        </w:rPr>
        <w:t>XXX (XXX)</w:t>
      </w:r>
      <w:r w:rsidR="00BF504D" w:rsidRPr="00BF504D">
        <w:rPr>
          <w:sz w:val="22"/>
          <w:szCs w:val="22"/>
        </w:rPr>
        <w:t xml:space="preserve"> рублей </w:t>
      </w:r>
      <w:r w:rsidR="00BF504D" w:rsidRPr="001266DB">
        <w:rPr>
          <w:sz w:val="22"/>
          <w:shd w:val="clear" w:color="auto" w:fill="FFFF00"/>
        </w:rPr>
        <w:t>00</w:t>
      </w:r>
      <w:r w:rsidR="00BF504D" w:rsidRPr="00BF504D">
        <w:rPr>
          <w:sz w:val="22"/>
          <w:szCs w:val="22"/>
        </w:rPr>
        <w:t xml:space="preserve"> коп.</w:t>
      </w:r>
      <w:r w:rsidRPr="004803DB">
        <w:rPr>
          <w:sz w:val="22"/>
          <w:szCs w:val="22"/>
        </w:rPr>
        <w:t>, в</w:t>
      </w:r>
      <w:r>
        <w:rPr>
          <w:sz w:val="22"/>
          <w:szCs w:val="22"/>
        </w:rPr>
        <w:t xml:space="preserve"> том числе НДС по ставке, предусмотренной Налоговым кодексом РФ.</w:t>
      </w:r>
      <w:r w:rsidRPr="00854D46">
        <w:rPr>
          <w:sz w:val="22"/>
          <w:szCs w:val="22"/>
        </w:rPr>
        <w:t xml:space="preserve"> Контроль за стоимостью оказанных Услуг осуществляет Заказчик. Несмотря на предусмотренное ограничение, в случае, если стоимость фактически оказанных и подлежащих оплате Услуг в течение Отчетного периода превысит сумму, указанную настоящем пункте, Заказчик обязуется оплатить ее в полном объеме в порядке, предусмотренном настоящим Договором.</w:t>
      </w:r>
    </w:p>
    <w:p w14:paraId="33CFC91C" w14:textId="77777777" w:rsidR="008F28E7" w:rsidRPr="00CF2F69" w:rsidRDefault="008F28E7" w:rsidP="0002092A">
      <w:pPr>
        <w:jc w:val="both"/>
        <w:rPr>
          <w:sz w:val="22"/>
          <w:szCs w:val="22"/>
        </w:rPr>
      </w:pPr>
    </w:p>
    <w:p w14:paraId="6FD9849C" w14:textId="77777777" w:rsidR="007574C4" w:rsidRPr="00CF2F69" w:rsidRDefault="007574C4" w:rsidP="0002092A">
      <w:pPr>
        <w:pStyle w:val="2"/>
        <w:numPr>
          <w:ilvl w:val="0"/>
          <w:numId w:val="2"/>
        </w:numPr>
        <w:tabs>
          <w:tab w:val="clear" w:pos="426"/>
          <w:tab w:val="left" w:pos="0"/>
          <w:tab w:val="left" w:pos="284"/>
        </w:tabs>
        <w:ind w:left="0" w:firstLine="0"/>
        <w:jc w:val="both"/>
        <w:rPr>
          <w:i w:val="0"/>
          <w:sz w:val="22"/>
          <w:szCs w:val="22"/>
        </w:rPr>
      </w:pPr>
      <w:r w:rsidRPr="00CF2F69">
        <w:rPr>
          <w:i w:val="0"/>
          <w:sz w:val="22"/>
          <w:szCs w:val="22"/>
        </w:rPr>
        <w:t>Ответственность Сторон</w:t>
      </w:r>
    </w:p>
    <w:p w14:paraId="06C1466B" w14:textId="77777777" w:rsidR="007574C4" w:rsidRPr="00CF2F69" w:rsidRDefault="007574C4" w:rsidP="001266DB">
      <w:pPr>
        <w:numPr>
          <w:ilvl w:val="1"/>
          <w:numId w:val="2"/>
        </w:numPr>
        <w:tabs>
          <w:tab w:val="left" w:pos="0"/>
          <w:tab w:val="left" w:pos="426"/>
        </w:tabs>
        <w:ind w:left="0" w:firstLine="0"/>
        <w:jc w:val="both"/>
        <w:rPr>
          <w:sz w:val="22"/>
          <w:szCs w:val="22"/>
        </w:rPr>
      </w:pPr>
      <w:r w:rsidRPr="00CF2F69">
        <w:rPr>
          <w:sz w:val="22"/>
          <w:szCs w:val="22"/>
        </w:rPr>
        <w:t>За нарушение предусм</w:t>
      </w:r>
      <w:r w:rsidR="00E51884" w:rsidRPr="00CF2F69">
        <w:rPr>
          <w:sz w:val="22"/>
          <w:szCs w:val="22"/>
        </w:rPr>
        <w:t>отренных Договором обязательств С</w:t>
      </w:r>
      <w:r w:rsidRPr="00CF2F69">
        <w:rPr>
          <w:sz w:val="22"/>
          <w:szCs w:val="22"/>
        </w:rPr>
        <w:t>тороны несут ответственность в соответствии с действующим законодательством РФ.</w:t>
      </w:r>
    </w:p>
    <w:p w14:paraId="7A5A6CD7" w14:textId="2D2B3B1A" w:rsidR="00987C03" w:rsidRPr="00A71548" w:rsidRDefault="001E21A0" w:rsidP="001266DB">
      <w:pPr>
        <w:numPr>
          <w:ilvl w:val="1"/>
          <w:numId w:val="2"/>
        </w:numPr>
        <w:tabs>
          <w:tab w:val="left" w:pos="0"/>
          <w:tab w:val="left" w:pos="426"/>
        </w:tabs>
        <w:ind w:left="0" w:firstLine="0"/>
        <w:jc w:val="both"/>
        <w:rPr>
          <w:i/>
          <w:sz w:val="22"/>
          <w:szCs w:val="22"/>
        </w:rPr>
      </w:pPr>
      <w:r w:rsidRPr="00A366C5">
        <w:rPr>
          <w:sz w:val="22"/>
          <w:szCs w:val="22"/>
        </w:rPr>
        <w:t xml:space="preserve">В случае нарушения </w:t>
      </w:r>
      <w:r w:rsidR="0002092A">
        <w:rPr>
          <w:sz w:val="22"/>
          <w:szCs w:val="22"/>
        </w:rPr>
        <w:t>Заказчиком</w:t>
      </w:r>
      <w:r w:rsidRPr="00A366C5">
        <w:rPr>
          <w:sz w:val="22"/>
          <w:szCs w:val="22"/>
        </w:rPr>
        <w:t xml:space="preserve"> сроков оплаты </w:t>
      </w:r>
      <w:r w:rsidR="00097F96">
        <w:rPr>
          <w:sz w:val="22"/>
          <w:szCs w:val="22"/>
        </w:rPr>
        <w:t>У</w:t>
      </w:r>
      <w:r>
        <w:rPr>
          <w:sz w:val="22"/>
          <w:szCs w:val="22"/>
        </w:rPr>
        <w:t>слуг</w:t>
      </w:r>
      <w:r w:rsidR="0084437F">
        <w:rPr>
          <w:sz w:val="22"/>
          <w:szCs w:val="22"/>
        </w:rPr>
        <w:t xml:space="preserve">, оказываемых </w:t>
      </w:r>
      <w:r w:rsidR="006D4F2C">
        <w:rPr>
          <w:sz w:val="22"/>
          <w:szCs w:val="22"/>
        </w:rPr>
        <w:t xml:space="preserve">Исполнителем </w:t>
      </w:r>
      <w:r w:rsidR="0084437F">
        <w:rPr>
          <w:sz w:val="22"/>
          <w:szCs w:val="22"/>
        </w:rPr>
        <w:t>по настоящему Договору</w:t>
      </w:r>
      <w:r w:rsidRPr="00A366C5">
        <w:rPr>
          <w:sz w:val="22"/>
          <w:szCs w:val="22"/>
        </w:rPr>
        <w:t xml:space="preserve">, </w:t>
      </w:r>
      <w:r w:rsidR="006D4F2C">
        <w:rPr>
          <w:sz w:val="22"/>
          <w:szCs w:val="22"/>
        </w:rPr>
        <w:t xml:space="preserve">Исполнитель </w:t>
      </w:r>
      <w:r w:rsidRPr="00A366C5">
        <w:rPr>
          <w:sz w:val="22"/>
          <w:szCs w:val="22"/>
        </w:rPr>
        <w:t>вправе потребовать уплаты штрафной неустойки в размере 0,</w:t>
      </w:r>
      <w:r w:rsidR="007060CE">
        <w:rPr>
          <w:sz w:val="22"/>
          <w:szCs w:val="22"/>
        </w:rPr>
        <w:t>2</w:t>
      </w:r>
      <w:r w:rsidRPr="00A366C5">
        <w:rPr>
          <w:sz w:val="22"/>
          <w:szCs w:val="22"/>
        </w:rPr>
        <w:t>%</w:t>
      </w:r>
      <w:r w:rsidR="0084437F">
        <w:rPr>
          <w:sz w:val="22"/>
          <w:szCs w:val="22"/>
        </w:rPr>
        <w:t xml:space="preserve"> (две десятых процента)</w:t>
      </w:r>
      <w:r w:rsidRPr="00A366C5">
        <w:rPr>
          <w:sz w:val="22"/>
          <w:szCs w:val="22"/>
        </w:rPr>
        <w:t xml:space="preserve"> от суммы просроченного платежа за каждый день просрочки</w:t>
      </w:r>
      <w:r w:rsidR="0084437F">
        <w:rPr>
          <w:sz w:val="22"/>
          <w:szCs w:val="22"/>
        </w:rPr>
        <w:t xml:space="preserve">. </w:t>
      </w:r>
    </w:p>
    <w:p w14:paraId="210FBFE8" w14:textId="6E8727FD" w:rsidR="00A71548" w:rsidRPr="00987C03" w:rsidRDefault="00A71548" w:rsidP="001266DB">
      <w:pPr>
        <w:numPr>
          <w:ilvl w:val="1"/>
          <w:numId w:val="2"/>
        </w:numPr>
        <w:tabs>
          <w:tab w:val="left" w:pos="0"/>
          <w:tab w:val="left" w:pos="426"/>
        </w:tabs>
        <w:ind w:left="0" w:firstLine="0"/>
        <w:jc w:val="both"/>
        <w:rPr>
          <w:i/>
          <w:sz w:val="22"/>
          <w:szCs w:val="22"/>
        </w:rPr>
      </w:pPr>
      <w:r w:rsidRPr="005619B8">
        <w:rPr>
          <w:sz w:val="22"/>
          <w:szCs w:val="22"/>
        </w:rPr>
        <w:t xml:space="preserve">Совокупная ответственность </w:t>
      </w:r>
      <w:r w:rsidR="006D4F2C" w:rsidRPr="006D4F2C">
        <w:rPr>
          <w:sz w:val="22"/>
          <w:szCs w:val="22"/>
        </w:rPr>
        <w:t xml:space="preserve">Исполнителя </w:t>
      </w:r>
      <w:r w:rsidRPr="005619B8">
        <w:rPr>
          <w:sz w:val="22"/>
          <w:szCs w:val="22"/>
        </w:rPr>
        <w:t>по Договору ограничивается возмещением Заказчику прямого доказанного ущерба</w:t>
      </w:r>
      <w:r w:rsidR="0084437F">
        <w:rPr>
          <w:sz w:val="22"/>
          <w:szCs w:val="22"/>
        </w:rPr>
        <w:t>.</w:t>
      </w:r>
      <w:r w:rsidRPr="005619B8">
        <w:rPr>
          <w:sz w:val="22"/>
          <w:szCs w:val="22"/>
        </w:rPr>
        <w:t xml:space="preserve"> </w:t>
      </w:r>
    </w:p>
    <w:p w14:paraId="45772C16" w14:textId="7BC7BF5B" w:rsidR="0002092A" w:rsidRPr="003E70BF" w:rsidRDefault="007574C4" w:rsidP="001266DB">
      <w:pPr>
        <w:numPr>
          <w:ilvl w:val="1"/>
          <w:numId w:val="2"/>
        </w:numPr>
        <w:tabs>
          <w:tab w:val="left" w:pos="0"/>
          <w:tab w:val="left" w:pos="426"/>
        </w:tabs>
        <w:ind w:left="0" w:firstLine="0"/>
        <w:jc w:val="both"/>
        <w:rPr>
          <w:i/>
          <w:sz w:val="22"/>
          <w:szCs w:val="22"/>
        </w:rPr>
      </w:pPr>
      <w:r w:rsidRPr="00CF2F69">
        <w:rPr>
          <w:sz w:val="22"/>
          <w:szCs w:val="22"/>
        </w:rPr>
        <w:t>Стороны освобождаются от ответственности за неисполнение и/или ненадлежащие исполнение обязательств по настоящему Договору, если такое неисполнение явилось следствием обстоятельств непреодолимой силы (форс-мажор), не зависящих от воли Сторон, к которым, среди прочих, относятся стихийные бедствия, пожары, техногенные аварии и катастрофы, аварии на инженерных сооружениях и коммуникациях, массовые беспорядки, военные действия, террористические акты, бунты, гражданские волнения, забастовки, нормативные акты органов государственной власти и местного самоуправления, препятствующие исполнению Сторонами своих обязательств по настоящему Договору, то есть чрезвычайные и непреодолимые при данных условиях обстоятельства, наступившие после заключения настоящего Договора. Сторона, ссылающаяся на невозможность выполнения обязательств вследствие наступления обстоятельств непреодолимой силы, обязана незамедлительно уведомить об этом другую Сторону. Факт наступления обстоятельств непреодолимой силы должен быть подтвержден соответствующими компетентными организациями.</w:t>
      </w:r>
    </w:p>
    <w:p w14:paraId="25928E45" w14:textId="77777777" w:rsidR="0002092A" w:rsidRPr="0002092A" w:rsidRDefault="0002092A" w:rsidP="0002092A">
      <w:pPr>
        <w:jc w:val="both"/>
        <w:rPr>
          <w:i/>
          <w:sz w:val="22"/>
          <w:szCs w:val="22"/>
        </w:rPr>
      </w:pPr>
    </w:p>
    <w:p w14:paraId="13D67763" w14:textId="77777777" w:rsidR="007574C4" w:rsidRPr="00CF2F69" w:rsidRDefault="007574C4" w:rsidP="0002092A">
      <w:pPr>
        <w:pStyle w:val="2"/>
        <w:numPr>
          <w:ilvl w:val="0"/>
          <w:numId w:val="2"/>
        </w:numPr>
        <w:tabs>
          <w:tab w:val="clear" w:pos="426"/>
          <w:tab w:val="left" w:pos="284"/>
        </w:tabs>
        <w:ind w:left="403" w:hanging="403"/>
        <w:jc w:val="both"/>
        <w:rPr>
          <w:i w:val="0"/>
          <w:sz w:val="22"/>
          <w:szCs w:val="22"/>
        </w:rPr>
      </w:pPr>
      <w:r w:rsidRPr="00CF2F69">
        <w:rPr>
          <w:i w:val="0"/>
          <w:sz w:val="22"/>
          <w:szCs w:val="22"/>
        </w:rPr>
        <w:t>Срок действия Договора</w:t>
      </w:r>
    </w:p>
    <w:p w14:paraId="3AC62277" w14:textId="675847FD" w:rsidR="00E5383A" w:rsidRPr="00EE5B94" w:rsidRDefault="007574C4" w:rsidP="009E0B02">
      <w:pPr>
        <w:numPr>
          <w:ilvl w:val="1"/>
          <w:numId w:val="2"/>
        </w:numPr>
        <w:tabs>
          <w:tab w:val="left" w:pos="426"/>
        </w:tabs>
        <w:ind w:left="0" w:firstLine="0"/>
        <w:jc w:val="both"/>
        <w:rPr>
          <w:sz w:val="22"/>
          <w:szCs w:val="22"/>
        </w:rPr>
      </w:pPr>
      <w:r w:rsidRPr="00CF2F69">
        <w:rPr>
          <w:sz w:val="22"/>
          <w:szCs w:val="22"/>
        </w:rPr>
        <w:t xml:space="preserve">Договор вступает в силу </w:t>
      </w:r>
      <w:r w:rsidR="008F28E7">
        <w:rPr>
          <w:sz w:val="22"/>
          <w:szCs w:val="22"/>
        </w:rPr>
        <w:t xml:space="preserve">с момента подписания и действует </w:t>
      </w:r>
      <w:r w:rsidR="006D0FB4">
        <w:rPr>
          <w:sz w:val="22"/>
          <w:szCs w:val="22"/>
        </w:rPr>
        <w:t>до ______ г. включительно</w:t>
      </w:r>
      <w:r w:rsidRPr="00CF2F69">
        <w:rPr>
          <w:sz w:val="22"/>
          <w:szCs w:val="22"/>
        </w:rPr>
        <w:t>.</w:t>
      </w:r>
      <w:r w:rsidR="00E5383A" w:rsidRPr="00E5383A">
        <w:rPr>
          <w:sz w:val="22"/>
          <w:szCs w:val="22"/>
        </w:rPr>
        <w:t xml:space="preserve"> </w:t>
      </w:r>
    </w:p>
    <w:p w14:paraId="094877C9" w14:textId="1DD754B0" w:rsidR="00DB6A0B" w:rsidRPr="00CF2F69" w:rsidRDefault="007574C4" w:rsidP="009E0B02">
      <w:pPr>
        <w:numPr>
          <w:ilvl w:val="1"/>
          <w:numId w:val="2"/>
        </w:numPr>
        <w:tabs>
          <w:tab w:val="left" w:pos="426"/>
        </w:tabs>
        <w:ind w:left="0" w:firstLine="0"/>
        <w:jc w:val="both"/>
        <w:rPr>
          <w:sz w:val="22"/>
          <w:szCs w:val="22"/>
        </w:rPr>
      </w:pPr>
      <w:r w:rsidRPr="00CF2F69">
        <w:rPr>
          <w:sz w:val="22"/>
          <w:szCs w:val="22"/>
        </w:rPr>
        <w:t>Настоящий Договор может быть расторгнут</w:t>
      </w:r>
      <w:r w:rsidR="00DB6A0B" w:rsidRPr="00CF2F69">
        <w:rPr>
          <w:sz w:val="22"/>
          <w:szCs w:val="22"/>
        </w:rPr>
        <w:t>:</w:t>
      </w:r>
    </w:p>
    <w:p w14:paraId="3C2808C6" w14:textId="59DEFC0A" w:rsidR="00DB6A0B" w:rsidRPr="00CF2F69" w:rsidRDefault="00DB6A0B" w:rsidP="001266DB">
      <w:pPr>
        <w:pStyle w:val="af6"/>
        <w:numPr>
          <w:ilvl w:val="2"/>
          <w:numId w:val="2"/>
        </w:numPr>
        <w:ind w:left="0" w:firstLine="0"/>
        <w:contextualSpacing w:val="0"/>
        <w:jc w:val="both"/>
        <w:rPr>
          <w:sz w:val="22"/>
          <w:szCs w:val="22"/>
        </w:rPr>
      </w:pPr>
      <w:r w:rsidRPr="00CF2F69">
        <w:rPr>
          <w:sz w:val="22"/>
          <w:szCs w:val="22"/>
        </w:rPr>
        <w:t>по соглашению Сторон в любое время;</w:t>
      </w:r>
    </w:p>
    <w:p w14:paraId="66E57AF4" w14:textId="72AACCE0" w:rsidR="00DB6A0B" w:rsidRPr="00CF2F69" w:rsidRDefault="007574C4" w:rsidP="001266DB">
      <w:pPr>
        <w:pStyle w:val="af6"/>
        <w:numPr>
          <w:ilvl w:val="2"/>
          <w:numId w:val="2"/>
        </w:numPr>
        <w:ind w:left="0" w:firstLine="0"/>
        <w:contextualSpacing w:val="0"/>
        <w:jc w:val="both"/>
        <w:rPr>
          <w:sz w:val="22"/>
          <w:szCs w:val="22"/>
        </w:rPr>
      </w:pPr>
      <w:r w:rsidRPr="00CF2F69">
        <w:rPr>
          <w:sz w:val="22"/>
          <w:szCs w:val="22"/>
        </w:rPr>
        <w:t>любой из Сторон в одностороннем</w:t>
      </w:r>
      <w:r w:rsidR="0084437F">
        <w:rPr>
          <w:sz w:val="22"/>
          <w:szCs w:val="22"/>
        </w:rPr>
        <w:t xml:space="preserve"> внесудебном</w:t>
      </w:r>
      <w:r w:rsidRPr="00CF2F69">
        <w:rPr>
          <w:sz w:val="22"/>
          <w:szCs w:val="22"/>
        </w:rPr>
        <w:t xml:space="preserve"> порядке с обязательным предварительным письменным уведомлением другой Стороны не менее чем за </w:t>
      </w:r>
      <w:r w:rsidR="00CB2858">
        <w:rPr>
          <w:sz w:val="22"/>
          <w:szCs w:val="22"/>
        </w:rPr>
        <w:t>1</w:t>
      </w:r>
      <w:r w:rsidR="00CB2858" w:rsidRPr="00CF2F69">
        <w:rPr>
          <w:sz w:val="22"/>
          <w:szCs w:val="22"/>
        </w:rPr>
        <w:t>0</w:t>
      </w:r>
      <w:r w:rsidR="00CB2858">
        <w:rPr>
          <w:sz w:val="22"/>
          <w:szCs w:val="22"/>
        </w:rPr>
        <w:t xml:space="preserve"> </w:t>
      </w:r>
      <w:r w:rsidR="007B5122">
        <w:rPr>
          <w:sz w:val="22"/>
          <w:szCs w:val="22"/>
        </w:rPr>
        <w:t>(</w:t>
      </w:r>
      <w:r w:rsidR="00CB2858">
        <w:rPr>
          <w:sz w:val="22"/>
          <w:szCs w:val="22"/>
        </w:rPr>
        <w:t>десять</w:t>
      </w:r>
      <w:r w:rsidR="007B5122">
        <w:rPr>
          <w:sz w:val="22"/>
          <w:szCs w:val="22"/>
        </w:rPr>
        <w:t>)</w:t>
      </w:r>
      <w:r w:rsidRPr="00CF2F69">
        <w:rPr>
          <w:sz w:val="22"/>
          <w:szCs w:val="22"/>
        </w:rPr>
        <w:t xml:space="preserve"> календарных дней до </w:t>
      </w:r>
      <w:r w:rsidR="0084437F">
        <w:rPr>
          <w:sz w:val="22"/>
          <w:szCs w:val="22"/>
        </w:rPr>
        <w:t xml:space="preserve">предполагаемой </w:t>
      </w:r>
      <w:r w:rsidRPr="00CF2F69">
        <w:rPr>
          <w:sz w:val="22"/>
          <w:szCs w:val="22"/>
        </w:rPr>
        <w:t>даты расторжения</w:t>
      </w:r>
      <w:r w:rsidR="00DB6A0B" w:rsidRPr="00CF2F69">
        <w:rPr>
          <w:sz w:val="22"/>
          <w:szCs w:val="22"/>
        </w:rPr>
        <w:t>;</w:t>
      </w:r>
    </w:p>
    <w:p w14:paraId="1165FA4F" w14:textId="507C40D2" w:rsidR="00DB6A0B" w:rsidRDefault="00DB6A0B" w:rsidP="009E0B02">
      <w:pPr>
        <w:pStyle w:val="af6"/>
        <w:numPr>
          <w:ilvl w:val="1"/>
          <w:numId w:val="2"/>
        </w:numPr>
        <w:tabs>
          <w:tab w:val="left" w:pos="426"/>
        </w:tabs>
        <w:ind w:left="0" w:firstLine="0"/>
        <w:contextualSpacing w:val="0"/>
        <w:jc w:val="both"/>
        <w:rPr>
          <w:sz w:val="22"/>
          <w:szCs w:val="22"/>
        </w:rPr>
      </w:pPr>
      <w:r w:rsidRPr="001747E1">
        <w:rPr>
          <w:sz w:val="22"/>
          <w:szCs w:val="22"/>
        </w:rPr>
        <w:t>Обязательства Сторон по Договору, которые в силу своей природы должны продолжать</w:t>
      </w:r>
      <w:r w:rsidRPr="00CF2F69">
        <w:rPr>
          <w:sz w:val="22"/>
          <w:szCs w:val="22"/>
        </w:rPr>
        <w:t xml:space="preserve"> действовать (включая</w:t>
      </w:r>
      <w:r w:rsidR="002B7EF2">
        <w:rPr>
          <w:sz w:val="22"/>
          <w:szCs w:val="22"/>
        </w:rPr>
        <w:t>, но не ограничиваясь,</w:t>
      </w:r>
      <w:r w:rsidRPr="00CF2F69">
        <w:rPr>
          <w:sz w:val="22"/>
          <w:szCs w:val="22"/>
        </w:rPr>
        <w:t xml:space="preserve"> обязательства в отношении проведения взаиморасчетов), остаются в силе после окончания</w:t>
      </w:r>
      <w:r w:rsidR="0084437F">
        <w:rPr>
          <w:sz w:val="22"/>
          <w:szCs w:val="22"/>
        </w:rPr>
        <w:t xml:space="preserve"> срока</w:t>
      </w:r>
      <w:r w:rsidRPr="00CF2F69">
        <w:rPr>
          <w:sz w:val="22"/>
          <w:szCs w:val="22"/>
        </w:rPr>
        <w:t xml:space="preserve"> действия Договора.</w:t>
      </w:r>
    </w:p>
    <w:p w14:paraId="66A9F533" w14:textId="5C6D82B4" w:rsidR="007F7B42" w:rsidRPr="00CF2F69" w:rsidRDefault="001747E1" w:rsidP="0002092A">
      <w:pPr>
        <w:pStyle w:val="af6"/>
        <w:ind w:left="0"/>
        <w:contextualSpacing w:val="0"/>
        <w:jc w:val="both"/>
        <w:rPr>
          <w:sz w:val="22"/>
          <w:szCs w:val="22"/>
        </w:rPr>
      </w:pPr>
      <w:r>
        <w:rPr>
          <w:sz w:val="22"/>
          <w:szCs w:val="22"/>
        </w:rPr>
        <w:t xml:space="preserve"> </w:t>
      </w:r>
    </w:p>
    <w:p w14:paraId="073E2B11" w14:textId="5BF7B117" w:rsidR="00682F70" w:rsidRDefault="00682F70" w:rsidP="00A1697A">
      <w:pPr>
        <w:pStyle w:val="2"/>
        <w:numPr>
          <w:ilvl w:val="0"/>
          <w:numId w:val="2"/>
        </w:numPr>
        <w:tabs>
          <w:tab w:val="clear" w:pos="426"/>
          <w:tab w:val="left" w:pos="284"/>
        </w:tabs>
        <w:jc w:val="both"/>
        <w:rPr>
          <w:i w:val="0"/>
          <w:sz w:val="22"/>
          <w:szCs w:val="22"/>
        </w:rPr>
      </w:pPr>
      <w:r>
        <w:rPr>
          <w:i w:val="0"/>
          <w:sz w:val="22"/>
          <w:szCs w:val="22"/>
        </w:rPr>
        <w:t>Персональные данные</w:t>
      </w:r>
    </w:p>
    <w:p w14:paraId="0C11391B"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иным представителям Сторон, в том числе – непосредственно участвующим в исполнении Договора, и третьим лицам, данные которых передаются другой Стороне.</w:t>
      </w:r>
    </w:p>
    <w:p w14:paraId="0BC87FE7"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Передача персональных данных не рассматривается Сторонами как поручение обработки персональных данных.</w:t>
      </w:r>
    </w:p>
    <w:p w14:paraId="25DF7226"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обеспечивает конфиденциальность полученных в рамках Договора персональных данных от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82ADC3F"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Российской Федерации, несет Сторона, передающая персональные данные.</w:t>
      </w:r>
    </w:p>
    <w:p w14:paraId="6F501874"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6EC7037D" w14:textId="77777777" w:rsidR="00682F70"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w:t>
      </w:r>
      <w:r>
        <w:rPr>
          <w:sz w:val="22"/>
          <w:szCs w:val="22"/>
        </w:rPr>
        <w:t>аффилированных с такой Стороной лиц</w:t>
      </w:r>
      <w:r w:rsidRPr="00E17B63">
        <w:rPr>
          <w:sz w:val="22"/>
          <w:szCs w:val="22"/>
        </w:rPr>
        <w:t>.</w:t>
      </w:r>
    </w:p>
    <w:p w14:paraId="1590BF86" w14:textId="31800A87" w:rsidR="00682F70" w:rsidRPr="00E17B63" w:rsidRDefault="00097F96" w:rsidP="001266DB">
      <w:pPr>
        <w:pStyle w:val="af6"/>
        <w:numPr>
          <w:ilvl w:val="1"/>
          <w:numId w:val="2"/>
        </w:numPr>
        <w:tabs>
          <w:tab w:val="left" w:pos="426"/>
        </w:tabs>
        <w:spacing w:after="120"/>
        <w:ind w:left="0" w:firstLine="0"/>
        <w:jc w:val="both"/>
        <w:rPr>
          <w:sz w:val="22"/>
          <w:szCs w:val="22"/>
        </w:rPr>
      </w:pPr>
      <w:r>
        <w:rPr>
          <w:sz w:val="22"/>
          <w:szCs w:val="22"/>
        </w:rPr>
        <w:t>При этом Стороны признают, что У</w:t>
      </w:r>
      <w:r w:rsidR="00682F70" w:rsidRPr="00682F70">
        <w:rPr>
          <w:sz w:val="22"/>
          <w:szCs w:val="22"/>
        </w:rPr>
        <w:t xml:space="preserve">слуги, оказываемые </w:t>
      </w:r>
      <w:r w:rsidR="006D4F2C">
        <w:rPr>
          <w:sz w:val="22"/>
          <w:szCs w:val="22"/>
        </w:rPr>
        <w:t xml:space="preserve">Исполнителем </w:t>
      </w:r>
      <w:r w:rsidR="00682F70" w:rsidRPr="00682F70">
        <w:rPr>
          <w:sz w:val="22"/>
          <w:szCs w:val="22"/>
        </w:rPr>
        <w:t>по настоящему Договору, не могут быть оказаны в отношении Корпоративных Пользователей, которые не предоставили или отозвали свое согласие на о</w:t>
      </w:r>
      <w:r w:rsidR="00682F70">
        <w:rPr>
          <w:sz w:val="22"/>
          <w:szCs w:val="22"/>
        </w:rPr>
        <w:t>бработку их персональных данных в порядке, предусмотренном законодательством РФ.</w:t>
      </w:r>
    </w:p>
    <w:p w14:paraId="7706D3C9" w14:textId="00B07F56" w:rsidR="00682F70" w:rsidRPr="003E70BF" w:rsidRDefault="00682F70" w:rsidP="003E70BF">
      <w:pPr>
        <w:pStyle w:val="af6"/>
        <w:ind w:left="405"/>
        <w:rPr>
          <w:i/>
        </w:rPr>
      </w:pPr>
    </w:p>
    <w:p w14:paraId="5DA55864" w14:textId="03AC9537" w:rsidR="00A62CC0" w:rsidRPr="00BE27FC" w:rsidRDefault="00051AA7" w:rsidP="00A62CC0">
      <w:pPr>
        <w:pStyle w:val="2"/>
        <w:numPr>
          <w:ilvl w:val="0"/>
          <w:numId w:val="2"/>
        </w:numPr>
        <w:tabs>
          <w:tab w:val="clear" w:pos="426"/>
          <w:tab w:val="left" w:pos="284"/>
        </w:tabs>
        <w:jc w:val="both"/>
        <w:rPr>
          <w:i w:val="0"/>
          <w:sz w:val="22"/>
          <w:szCs w:val="22"/>
        </w:rPr>
      </w:pPr>
      <w:r w:rsidRPr="00BE27FC">
        <w:rPr>
          <w:i w:val="0"/>
          <w:sz w:val="22"/>
          <w:szCs w:val="22"/>
        </w:rPr>
        <w:t>Правила корпоративной этики</w:t>
      </w:r>
    </w:p>
    <w:p w14:paraId="1EA32E2B" w14:textId="34B5606B" w:rsidR="000B2182" w:rsidRPr="00CA684E" w:rsidRDefault="000B2182" w:rsidP="001057B8">
      <w:pPr>
        <w:pStyle w:val="af6"/>
        <w:numPr>
          <w:ilvl w:val="1"/>
          <w:numId w:val="2"/>
        </w:numPr>
        <w:shd w:val="clear" w:color="auto" w:fill="FFFFFF" w:themeFill="background1"/>
        <w:tabs>
          <w:tab w:val="left" w:pos="709"/>
          <w:tab w:val="left" w:pos="993"/>
        </w:tabs>
        <w:ind w:left="0" w:firstLine="0"/>
        <w:jc w:val="both"/>
        <w:rPr>
          <w:sz w:val="24"/>
        </w:rPr>
      </w:pPr>
      <w:r w:rsidRPr="000B2182">
        <w:rPr>
          <w:sz w:val="24"/>
        </w:rPr>
        <w:t>Стороны соблюдают все применимые нормы антикоррупционного законодательства.</w:t>
      </w:r>
      <w:r w:rsidR="00CA684E">
        <w:rPr>
          <w:sz w:val="24"/>
        </w:rPr>
        <w:t xml:space="preserve"> </w:t>
      </w:r>
      <w:r w:rsidRPr="00CA684E">
        <w:rPr>
          <w:sz w:val="24"/>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w:t>
      </w:r>
    </w:p>
    <w:p w14:paraId="752EE74F"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Стороны, их аффилированные лица, работники, а также посредники и представители, которые прямо или косвенно участвуют в исполнении обязательств Сторонами (в том числе агенты, комиссионеры, таможенные брокеры и иные третьи лица) не принимают, не выплачивают, не предлагают выплатить и не разрешают (санкционируют) выплату/получение каких-либо денежных средств или передачу каких-либо ценностей (в том числе нематериальных) прямо или косвенно, любым лицам, с целью оказания влияния на действия или решения с намерением получить какие-либо неправомерные преимущества, в том числе в обход установленного законодательством порядка, или преследующие иные неправомерные цели.</w:t>
      </w:r>
    </w:p>
    <w:p w14:paraId="236CAAAD"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Положения настоящего пункта являются заверениями об обстоятельствах, имеющими для Сторон существенное значение. Стороны полагаются на такие заверения при заключении Договора.</w:t>
      </w:r>
    </w:p>
    <w:p w14:paraId="1ADC74C2"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В случае нарушения одной из Сторон обязательств по соблюдению требований, предусмотренных настоящим пунктом, Сторона вправе немедленно отказаться от Договора в одностороннем внесудебном порядке, направив письменное уведомление о расторжении. Договор считается расторгнутым по истечении 10 (десяти) календарных дней с даты получения другой Стороной соответствующего письменного уведомления.</w:t>
      </w:r>
    </w:p>
    <w:p w14:paraId="1677FC03"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как можно скорее уведомить другую Сторону о своих подозрениях в письменной форме.</w:t>
      </w:r>
    </w:p>
    <w:p w14:paraId="140BC826"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Стороны соглашаются, что будут использовать следующие адреса для уведомления о нарушении/угрозе нарушения настоящего пункта:</w:t>
      </w:r>
    </w:p>
    <w:p w14:paraId="230A111B" w14:textId="77777777" w:rsidR="000B2182" w:rsidRPr="000B2182" w:rsidRDefault="000B2182" w:rsidP="001057B8">
      <w:pPr>
        <w:pStyle w:val="af6"/>
        <w:shd w:val="clear" w:color="auto" w:fill="FFFFFF" w:themeFill="background1"/>
        <w:tabs>
          <w:tab w:val="left" w:pos="709"/>
          <w:tab w:val="left" w:pos="993"/>
        </w:tabs>
        <w:ind w:left="0"/>
        <w:jc w:val="both"/>
        <w:rPr>
          <w:sz w:val="24"/>
        </w:rPr>
      </w:pPr>
      <w:r w:rsidRPr="000B2182">
        <w:rPr>
          <w:sz w:val="24"/>
        </w:rPr>
        <w:t>Для уведомления Исполнителя: _____________.</w:t>
      </w:r>
    </w:p>
    <w:p w14:paraId="512BCF06" w14:textId="543EEE3B" w:rsidR="000B2182" w:rsidRPr="00EA2BC6" w:rsidRDefault="000B2182" w:rsidP="001057B8">
      <w:pPr>
        <w:pStyle w:val="af6"/>
        <w:shd w:val="clear" w:color="auto" w:fill="FFFFFF" w:themeFill="background1"/>
        <w:tabs>
          <w:tab w:val="left" w:pos="709"/>
          <w:tab w:val="left" w:pos="993"/>
        </w:tabs>
        <w:ind w:left="0"/>
        <w:jc w:val="both"/>
        <w:rPr>
          <w:sz w:val="24"/>
        </w:rPr>
      </w:pPr>
      <w:r w:rsidRPr="000B2182">
        <w:rPr>
          <w:sz w:val="24"/>
        </w:rPr>
        <w:t>Для уведомления Заказчика: _____________.</w:t>
      </w:r>
    </w:p>
    <w:p w14:paraId="1281407A" w14:textId="77777777" w:rsidR="007574C4" w:rsidRPr="00CF2F69" w:rsidRDefault="007574C4" w:rsidP="00A1697A">
      <w:pPr>
        <w:pStyle w:val="2"/>
        <w:numPr>
          <w:ilvl w:val="0"/>
          <w:numId w:val="2"/>
        </w:numPr>
        <w:tabs>
          <w:tab w:val="clear" w:pos="426"/>
          <w:tab w:val="left" w:pos="284"/>
        </w:tabs>
        <w:jc w:val="both"/>
        <w:rPr>
          <w:i w:val="0"/>
          <w:sz w:val="22"/>
          <w:szCs w:val="22"/>
        </w:rPr>
      </w:pPr>
      <w:r w:rsidRPr="00CF2F69">
        <w:rPr>
          <w:i w:val="0"/>
          <w:sz w:val="22"/>
          <w:szCs w:val="22"/>
        </w:rPr>
        <w:t xml:space="preserve">Прочие условия </w:t>
      </w:r>
    </w:p>
    <w:p w14:paraId="03933FEC"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Договор и его исполнение регулируется в соответствии с законодательством Российской Федерации.</w:t>
      </w:r>
    </w:p>
    <w:p w14:paraId="21E8DC09" w14:textId="265136B4" w:rsidR="007574C4" w:rsidRPr="005D025C" w:rsidRDefault="007574C4" w:rsidP="007D2953">
      <w:pPr>
        <w:numPr>
          <w:ilvl w:val="1"/>
          <w:numId w:val="2"/>
        </w:numPr>
        <w:tabs>
          <w:tab w:val="left" w:pos="426"/>
        </w:tabs>
        <w:ind w:left="0" w:firstLine="0"/>
        <w:jc w:val="both"/>
        <w:rPr>
          <w:sz w:val="22"/>
          <w:szCs w:val="22"/>
        </w:rPr>
      </w:pPr>
      <w:r w:rsidRPr="005D025C">
        <w:rPr>
          <w:sz w:val="22"/>
          <w:szCs w:val="22"/>
        </w:rPr>
        <w:t>Любые изменения и дополнения к Договор</w:t>
      </w:r>
      <w:r w:rsidR="00364F40" w:rsidRPr="005D025C">
        <w:rPr>
          <w:sz w:val="22"/>
          <w:szCs w:val="22"/>
        </w:rPr>
        <w:t>,</w:t>
      </w:r>
      <w:r w:rsidR="007D2953">
        <w:rPr>
          <w:sz w:val="22"/>
          <w:szCs w:val="22"/>
        </w:rPr>
        <w:t xml:space="preserve"> действительны </w:t>
      </w:r>
      <w:r w:rsidRPr="005D025C">
        <w:rPr>
          <w:sz w:val="22"/>
          <w:szCs w:val="22"/>
        </w:rPr>
        <w:t>при условии, если они совершены в письменной форме и подписаны обеими Сторонами</w:t>
      </w:r>
      <w:r w:rsidR="004C3274">
        <w:rPr>
          <w:sz w:val="22"/>
          <w:szCs w:val="22"/>
        </w:rPr>
        <w:t>, если настоящим Договором прямо не предусмотрено иное.</w:t>
      </w:r>
    </w:p>
    <w:p w14:paraId="7D4E01BC" w14:textId="0E4E9F1C" w:rsidR="007574C4" w:rsidRDefault="007574C4" w:rsidP="007D2953">
      <w:pPr>
        <w:numPr>
          <w:ilvl w:val="1"/>
          <w:numId w:val="2"/>
        </w:numPr>
        <w:tabs>
          <w:tab w:val="left" w:pos="426"/>
        </w:tabs>
        <w:ind w:left="0" w:firstLine="0"/>
        <w:jc w:val="both"/>
        <w:rPr>
          <w:sz w:val="22"/>
          <w:szCs w:val="22"/>
        </w:rPr>
      </w:pPr>
      <w:r w:rsidRPr="00CF2F69">
        <w:rPr>
          <w:sz w:val="22"/>
          <w:szCs w:val="22"/>
        </w:rPr>
        <w:t xml:space="preserve">Любые уведомления по настоящему Договору направляются уведомляющей Стороной в адрес уведомляемой Стороны по электронной почте, факсом, курьером или почтой с уведомлением о вручении. При этом копии документов, доставленные по электронной почте или по факсу, признаются </w:t>
      </w:r>
      <w:r w:rsidR="00BC688D" w:rsidRPr="00CF2F69">
        <w:rPr>
          <w:sz w:val="22"/>
          <w:szCs w:val="22"/>
        </w:rPr>
        <w:t>Сторонами,</w:t>
      </w:r>
      <w:r w:rsidRPr="00CF2F69">
        <w:rPr>
          <w:sz w:val="22"/>
          <w:szCs w:val="22"/>
        </w:rPr>
        <w:t xml:space="preserve"> имеющими юридическую силу до момента обмена оригиналами, который Стороны производят в возможно короткие сроки.</w:t>
      </w:r>
    </w:p>
    <w:p w14:paraId="7F90154F" w14:textId="2F34B283" w:rsidR="007060CE" w:rsidRPr="00A96CF4" w:rsidRDefault="007060CE" w:rsidP="0015231E">
      <w:pPr>
        <w:numPr>
          <w:ilvl w:val="1"/>
          <w:numId w:val="2"/>
        </w:numPr>
        <w:tabs>
          <w:tab w:val="left" w:pos="0"/>
          <w:tab w:val="left" w:pos="426"/>
        </w:tabs>
        <w:ind w:left="0" w:firstLine="0"/>
        <w:jc w:val="both"/>
        <w:rPr>
          <w:sz w:val="22"/>
          <w:szCs w:val="22"/>
        </w:rPr>
      </w:pPr>
      <w:r>
        <w:rPr>
          <w:sz w:val="22"/>
          <w:szCs w:val="22"/>
        </w:rPr>
        <w:t>Стороны установили, что любые сообщения, уведомления в рамках исполнения настоящего Договора</w:t>
      </w:r>
      <w:r w:rsidRPr="00A96CF4">
        <w:rPr>
          <w:sz w:val="22"/>
          <w:szCs w:val="22"/>
        </w:rPr>
        <w:t xml:space="preserve"> </w:t>
      </w:r>
      <w:r>
        <w:rPr>
          <w:sz w:val="22"/>
          <w:szCs w:val="22"/>
        </w:rPr>
        <w:t>должны быть направлены на</w:t>
      </w:r>
      <w:r w:rsidRPr="00A96CF4">
        <w:rPr>
          <w:sz w:val="22"/>
          <w:szCs w:val="22"/>
        </w:rPr>
        <w:t xml:space="preserve"> адреса электронной почты, прямо поименованные настоящим Договором</w:t>
      </w:r>
      <w:r w:rsidR="0015231E">
        <w:rPr>
          <w:sz w:val="22"/>
          <w:szCs w:val="22"/>
        </w:rPr>
        <w:t xml:space="preserve">. Для </w:t>
      </w:r>
      <w:r w:rsidR="00E82ECD">
        <w:rPr>
          <w:sz w:val="22"/>
          <w:szCs w:val="22"/>
        </w:rPr>
        <w:t>Исполнителя</w:t>
      </w:r>
      <w:r w:rsidR="0015231E">
        <w:rPr>
          <w:sz w:val="22"/>
          <w:szCs w:val="22"/>
        </w:rPr>
        <w:t xml:space="preserve">: </w:t>
      </w:r>
      <w:r w:rsidR="00E82ECD">
        <w:rPr>
          <w:sz w:val="22"/>
          <w:szCs w:val="22"/>
        </w:rPr>
        <w:t>________</w:t>
      </w:r>
      <w:r w:rsidR="0015231E">
        <w:rPr>
          <w:sz w:val="22"/>
          <w:szCs w:val="22"/>
        </w:rPr>
        <w:t>.</w:t>
      </w:r>
      <w:r w:rsidRPr="00A96CF4">
        <w:rPr>
          <w:sz w:val="22"/>
          <w:szCs w:val="22"/>
        </w:rPr>
        <w:t xml:space="preserve"> </w:t>
      </w:r>
      <w:r w:rsidR="0015231E">
        <w:rPr>
          <w:sz w:val="22"/>
          <w:szCs w:val="22"/>
        </w:rPr>
        <w:t>Для Заказчика</w:t>
      </w:r>
      <w:r w:rsidRPr="00A96CF4">
        <w:rPr>
          <w:sz w:val="22"/>
          <w:szCs w:val="22"/>
        </w:rPr>
        <w:t xml:space="preserve">: </w:t>
      </w:r>
      <w:r w:rsidR="00E82ECD">
        <w:rPr>
          <w:sz w:val="22"/>
          <w:szCs w:val="22"/>
        </w:rPr>
        <w:t>________</w:t>
      </w:r>
      <w:r w:rsidRPr="00A96CF4">
        <w:rPr>
          <w:sz w:val="22"/>
          <w:szCs w:val="22"/>
        </w:rPr>
        <w:t>.</w:t>
      </w:r>
      <w:r w:rsidR="0015231E">
        <w:rPr>
          <w:sz w:val="22"/>
          <w:szCs w:val="22"/>
        </w:rPr>
        <w:t xml:space="preserve"> В случае изменения адресов электронной почты или доменных имен корпоративных доменов, указанных в настоящем пункте, Сторона должна в письменном виде уведомить другую Сторону в течение 1 (одного) рабочего дня с момента такого изменения. Сторона несет риск возникновения неблагоприятных последствий, вызванных не уведомлением другой Стороны о факте смены адресов электронной почты или доменных имен корпоративных доменов</w:t>
      </w:r>
      <w:r w:rsidR="000005E3">
        <w:rPr>
          <w:sz w:val="22"/>
          <w:szCs w:val="22"/>
        </w:rPr>
        <w:t>.</w:t>
      </w:r>
    </w:p>
    <w:p w14:paraId="558E62FF" w14:textId="5C43BF3D" w:rsidR="007060CE" w:rsidRPr="00A96CF4" w:rsidRDefault="007060CE" w:rsidP="007060CE">
      <w:pPr>
        <w:numPr>
          <w:ilvl w:val="1"/>
          <w:numId w:val="2"/>
        </w:numPr>
        <w:tabs>
          <w:tab w:val="left" w:pos="0"/>
          <w:tab w:val="left" w:pos="426"/>
        </w:tabs>
        <w:ind w:left="0" w:firstLine="0"/>
        <w:jc w:val="both"/>
        <w:rPr>
          <w:sz w:val="22"/>
          <w:szCs w:val="22"/>
        </w:rPr>
      </w:pPr>
      <w:r w:rsidRPr="00A96CF4">
        <w:rPr>
          <w:sz w:val="22"/>
          <w:szCs w:val="22"/>
        </w:rPr>
        <w:t>Стороны принимают на себя всю ответственность за действия лиц, имеющих доступ к каналам связи</w:t>
      </w:r>
      <w:r>
        <w:rPr>
          <w:sz w:val="22"/>
          <w:szCs w:val="22"/>
        </w:rPr>
        <w:t xml:space="preserve">, указанным в п. </w:t>
      </w:r>
      <w:r w:rsidR="005F6B7E">
        <w:rPr>
          <w:sz w:val="22"/>
          <w:szCs w:val="22"/>
        </w:rPr>
        <w:t>1</w:t>
      </w:r>
      <w:r w:rsidR="00051AA7">
        <w:rPr>
          <w:sz w:val="22"/>
          <w:szCs w:val="22"/>
        </w:rPr>
        <w:t>1</w:t>
      </w:r>
      <w:r>
        <w:rPr>
          <w:sz w:val="22"/>
          <w:szCs w:val="22"/>
        </w:rPr>
        <w:t>.</w:t>
      </w:r>
      <w:r w:rsidR="004C3274">
        <w:rPr>
          <w:sz w:val="22"/>
          <w:szCs w:val="22"/>
        </w:rPr>
        <w:t>4.</w:t>
      </w:r>
      <w:r>
        <w:rPr>
          <w:sz w:val="22"/>
          <w:szCs w:val="22"/>
        </w:rPr>
        <w:t xml:space="preserve"> настоящего Договора</w:t>
      </w:r>
      <w:r w:rsidRPr="00A96CF4">
        <w:rPr>
          <w:sz w:val="22"/>
          <w:szCs w:val="22"/>
        </w:rPr>
        <w:t xml:space="preserve">. Все действия, совершенные с использованием </w:t>
      </w:r>
      <w:r>
        <w:rPr>
          <w:sz w:val="22"/>
          <w:szCs w:val="22"/>
        </w:rPr>
        <w:t xml:space="preserve">вышеуказанных </w:t>
      </w:r>
      <w:r w:rsidRPr="00A96CF4">
        <w:rPr>
          <w:sz w:val="22"/>
          <w:szCs w:val="22"/>
        </w:rPr>
        <w:t xml:space="preserve">каналов связи, являются совершенными надлежащим образом уполномоченными представителями Сторон. </w:t>
      </w:r>
    </w:p>
    <w:p w14:paraId="226E611B" w14:textId="5AE611AB" w:rsidR="007060CE" w:rsidRPr="003E70BF" w:rsidRDefault="007060CE" w:rsidP="003E70BF">
      <w:pPr>
        <w:pStyle w:val="af6"/>
        <w:numPr>
          <w:ilvl w:val="1"/>
          <w:numId w:val="2"/>
        </w:numPr>
        <w:tabs>
          <w:tab w:val="left" w:pos="0"/>
          <w:tab w:val="left" w:pos="426"/>
        </w:tabs>
        <w:ind w:left="0" w:firstLine="0"/>
        <w:jc w:val="both"/>
        <w:rPr>
          <w:sz w:val="22"/>
          <w:szCs w:val="22"/>
        </w:rPr>
      </w:pPr>
      <w:r>
        <w:rPr>
          <w:sz w:val="22"/>
          <w:szCs w:val="22"/>
        </w:rPr>
        <w:t>В случае изменения реквизитов Сторон, содержащихся в разделе 1</w:t>
      </w:r>
      <w:r w:rsidR="00051AA7">
        <w:rPr>
          <w:sz w:val="22"/>
          <w:szCs w:val="22"/>
        </w:rPr>
        <w:t>2</w:t>
      </w:r>
      <w:r>
        <w:rPr>
          <w:sz w:val="22"/>
          <w:szCs w:val="22"/>
        </w:rPr>
        <w:t xml:space="preserve"> настоящего Договора, а также перечня ответственных лиц за взаимодействие по Договору, Стороны обязаны уведомить другую Сторону о произошедших изменениях в течение 5 (пяти) рабочих дней путем направления письменного уведомления другой Стороне, а также направления копии текста уведомления по адресу электронной почты. </w:t>
      </w:r>
    </w:p>
    <w:p w14:paraId="34A5798A" w14:textId="58660230"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Все акты, приложения</w:t>
      </w:r>
      <w:r w:rsidR="004C3274">
        <w:rPr>
          <w:sz w:val="22"/>
          <w:szCs w:val="22"/>
        </w:rPr>
        <w:t>, дополнительные соглашения</w:t>
      </w:r>
      <w:r w:rsidRPr="00CF2F69">
        <w:rPr>
          <w:sz w:val="22"/>
          <w:szCs w:val="22"/>
        </w:rPr>
        <w:t xml:space="preserve"> и дополнения к Договору являются неотъемлемой частью Договора.</w:t>
      </w:r>
    </w:p>
    <w:p w14:paraId="4B3480B8"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 xml:space="preserve">В случае если одно или более положений Договора будут признаны недействительными, такая недействительность не оказывает влияния на действительность любого другого положения Договора и Договора в целом. </w:t>
      </w:r>
    </w:p>
    <w:p w14:paraId="383AE7AA" w14:textId="1CF382C3" w:rsidR="007574C4" w:rsidRPr="00CF2F69" w:rsidRDefault="00E60407" w:rsidP="007D2953">
      <w:pPr>
        <w:numPr>
          <w:ilvl w:val="1"/>
          <w:numId w:val="2"/>
        </w:numPr>
        <w:tabs>
          <w:tab w:val="left" w:pos="426"/>
        </w:tabs>
        <w:ind w:left="0" w:firstLine="0"/>
        <w:jc w:val="both"/>
        <w:rPr>
          <w:sz w:val="22"/>
          <w:szCs w:val="22"/>
        </w:rPr>
      </w:pPr>
      <w:r w:rsidRPr="00E60407">
        <w:rPr>
          <w:sz w:val="22"/>
          <w:szCs w:val="22"/>
        </w:rPr>
        <w:t xml:space="preserve"> </w:t>
      </w:r>
      <w:r w:rsidR="000B3548" w:rsidRPr="000B3548">
        <w:rPr>
          <w:sz w:val="22"/>
          <w:szCs w:val="22"/>
        </w:rPr>
        <w:t>Все споры и разногласия между Сторонами по Договору, в связи с Договором и/или его исполнением Стороны будут стремиться урегулировать путем переговоров. Применение обязательного досудебного (претензионного) порядка разрешения споров обязательно. Сторона, права которой нарушены, до обращения в суд обязана предъявить другой Стороне письменную претензию с изложением своих требований. Срок рассмотрения претензии – 30 (тридцать) календарных дней со дня ее получения. Если в указанный срок требования не удовлетворены, спор подлежит разрешению в Арбитражном суде г. Москвы</w:t>
      </w:r>
      <w:r w:rsidRPr="00CF2F69">
        <w:rPr>
          <w:sz w:val="22"/>
          <w:szCs w:val="22"/>
        </w:rPr>
        <w:t>.</w:t>
      </w:r>
    </w:p>
    <w:p w14:paraId="46D62FE9" w14:textId="77777777" w:rsidR="007574C4" w:rsidRPr="007C5F59" w:rsidRDefault="007574C4" w:rsidP="007D2953">
      <w:pPr>
        <w:numPr>
          <w:ilvl w:val="1"/>
          <w:numId w:val="2"/>
        </w:numPr>
        <w:tabs>
          <w:tab w:val="left" w:pos="426"/>
        </w:tabs>
        <w:ind w:left="0" w:firstLine="0"/>
        <w:jc w:val="both"/>
        <w:rPr>
          <w:sz w:val="22"/>
          <w:szCs w:val="22"/>
        </w:rPr>
      </w:pPr>
      <w:r w:rsidRPr="00CF2F69">
        <w:rPr>
          <w:sz w:val="22"/>
          <w:szCs w:val="22"/>
        </w:rPr>
        <w:t>Информация, содержащаяся в Договоре, а также факт заключения Договора имеют конфиденциальный характер. За исключением случаев, прямо указанных в Договоре или предварительно согласованных Сторонами в письменной форме в виде дополнительного соглашения к Договору, ни одна из Сторон не вправе каким-либо образом использовать полное, сокращенное фирменное наименование, товарные знаки, коммерческие обозначения и иные средства индивидуализации, принадлежащие второй Стороне, без предварительного разрешения последней.</w:t>
      </w:r>
      <w:r w:rsidRPr="00CF2F69">
        <w:rPr>
          <w:bCs/>
          <w:sz w:val="22"/>
          <w:szCs w:val="22"/>
        </w:rPr>
        <w:t xml:space="preserve"> </w:t>
      </w:r>
    </w:p>
    <w:p w14:paraId="4F217E06" w14:textId="7E0E9F63" w:rsidR="00485D17" w:rsidRPr="00CF2F69" w:rsidRDefault="00485D17" w:rsidP="007D2953">
      <w:pPr>
        <w:numPr>
          <w:ilvl w:val="1"/>
          <w:numId w:val="2"/>
        </w:numPr>
        <w:tabs>
          <w:tab w:val="left" w:pos="426"/>
        </w:tabs>
        <w:ind w:left="0" w:firstLine="0"/>
        <w:jc w:val="both"/>
        <w:rPr>
          <w:sz w:val="22"/>
          <w:szCs w:val="22"/>
        </w:rPr>
      </w:pPr>
      <w:r w:rsidRPr="00485D17">
        <w:rPr>
          <w:bCs/>
          <w:sz w:val="22"/>
          <w:szCs w:val="22"/>
        </w:rPr>
        <w:t>Слова, означающие только единственное число, также включают множественное число и, наоборот, в зависимости от контекста</w:t>
      </w:r>
      <w:r>
        <w:rPr>
          <w:bCs/>
          <w:sz w:val="22"/>
          <w:szCs w:val="22"/>
        </w:rPr>
        <w:t>.</w:t>
      </w:r>
    </w:p>
    <w:p w14:paraId="21F8DE9B" w14:textId="77777777" w:rsidR="007574C4" w:rsidRDefault="007574C4" w:rsidP="007D2953">
      <w:pPr>
        <w:numPr>
          <w:ilvl w:val="1"/>
          <w:numId w:val="2"/>
        </w:numPr>
        <w:tabs>
          <w:tab w:val="left" w:pos="426"/>
        </w:tabs>
        <w:ind w:left="0" w:firstLine="0"/>
        <w:jc w:val="both"/>
        <w:rPr>
          <w:sz w:val="22"/>
          <w:szCs w:val="22"/>
        </w:rPr>
      </w:pPr>
      <w:r w:rsidRPr="00CF2F69">
        <w:rPr>
          <w:sz w:val="22"/>
          <w:szCs w:val="22"/>
        </w:rPr>
        <w:t>Договор составлен в 2 (Двух) экземплярах, имеющих одинаковую юридическую силу, по одному для каждой из Сторон.</w:t>
      </w:r>
    </w:p>
    <w:p w14:paraId="7A92A852" w14:textId="44AC7066" w:rsidR="0024471C" w:rsidRDefault="0024471C" w:rsidP="003E70BF">
      <w:pPr>
        <w:numPr>
          <w:ilvl w:val="1"/>
          <w:numId w:val="2"/>
        </w:numPr>
        <w:tabs>
          <w:tab w:val="left" w:pos="142"/>
          <w:tab w:val="left" w:pos="426"/>
        </w:tabs>
        <w:ind w:left="0" w:firstLine="0"/>
        <w:jc w:val="both"/>
        <w:rPr>
          <w:sz w:val="22"/>
          <w:szCs w:val="22"/>
        </w:rPr>
      </w:pPr>
      <w:r w:rsidRPr="00751E7A">
        <w:rPr>
          <w:sz w:val="22"/>
          <w:szCs w:val="22"/>
        </w:rPr>
        <w:t>После подписания Договора обеими Сторонами, все предыдущие переговоры и переписка, как в устной, так и в письменной форме, касающиеся его предмета, теряют силу.</w:t>
      </w:r>
    </w:p>
    <w:p w14:paraId="56F194D8" w14:textId="77777777" w:rsidR="00F06CD1" w:rsidRDefault="00F06CD1" w:rsidP="00A1697A">
      <w:pPr>
        <w:pStyle w:val="2"/>
        <w:numPr>
          <w:ilvl w:val="0"/>
          <w:numId w:val="2"/>
        </w:numPr>
        <w:tabs>
          <w:tab w:val="clear" w:pos="426"/>
          <w:tab w:val="left" w:pos="284"/>
        </w:tabs>
        <w:spacing w:before="240" w:after="240"/>
        <w:jc w:val="both"/>
        <w:rPr>
          <w:i w:val="0"/>
          <w:sz w:val="22"/>
          <w:szCs w:val="22"/>
        </w:rPr>
      </w:pPr>
      <w:r w:rsidRPr="00CF2F69">
        <w:rPr>
          <w:i w:val="0"/>
          <w:sz w:val="22"/>
          <w:szCs w:val="22"/>
        </w:rPr>
        <w:t>Адреса,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3824"/>
        <w:gridCol w:w="912"/>
        <w:gridCol w:w="3650"/>
      </w:tblGrid>
      <w:tr w:rsidR="00A6084B" w:rsidRPr="001733DB" w14:paraId="1288A1E8" w14:textId="77777777" w:rsidTr="00AF1E39">
        <w:tc>
          <w:tcPr>
            <w:tcW w:w="4726" w:type="dxa"/>
            <w:gridSpan w:val="2"/>
            <w:tcBorders>
              <w:top w:val="nil"/>
              <w:left w:val="nil"/>
              <w:bottom w:val="nil"/>
              <w:right w:val="nil"/>
            </w:tcBorders>
          </w:tcPr>
          <w:p w14:paraId="1C9980F8" w14:textId="13B1249C" w:rsidR="00A6084B" w:rsidRPr="001733DB" w:rsidRDefault="00E82ECD" w:rsidP="00A6084B">
            <w:pPr>
              <w:jc w:val="both"/>
              <w:rPr>
                <w:lang w:eastAsia="en-US"/>
              </w:rPr>
            </w:pPr>
            <w:r>
              <w:rPr>
                <w:b/>
                <w:lang w:eastAsia="en-US"/>
              </w:rPr>
              <w:t>Исполнитель</w:t>
            </w:r>
            <w:r w:rsidR="00A6084B" w:rsidRPr="00A6084B">
              <w:rPr>
                <w:b/>
                <w:lang w:eastAsia="en-US"/>
              </w:rPr>
              <w:t>:</w:t>
            </w:r>
          </w:p>
          <w:p w14:paraId="47F56463" w14:textId="77777777" w:rsidR="00A6084B" w:rsidRPr="001733DB" w:rsidRDefault="00A6084B" w:rsidP="00A6084B">
            <w:pPr>
              <w:rPr>
                <w:lang w:eastAsia="x-none"/>
              </w:rPr>
            </w:pPr>
          </w:p>
        </w:tc>
        <w:tc>
          <w:tcPr>
            <w:tcW w:w="4562" w:type="dxa"/>
            <w:gridSpan w:val="2"/>
            <w:tcBorders>
              <w:top w:val="nil"/>
              <w:left w:val="nil"/>
              <w:bottom w:val="nil"/>
              <w:right w:val="nil"/>
            </w:tcBorders>
          </w:tcPr>
          <w:p w14:paraId="2C190FF2" w14:textId="77777777" w:rsidR="00A6084B" w:rsidRPr="001733DB" w:rsidRDefault="00A6084B" w:rsidP="00AF1E39">
            <w:pPr>
              <w:tabs>
                <w:tab w:val="num" w:pos="720"/>
                <w:tab w:val="left" w:pos="1080"/>
              </w:tabs>
              <w:ind w:right="21"/>
              <w:jc w:val="both"/>
              <w:rPr>
                <w:lang w:eastAsia="en-US"/>
              </w:rPr>
            </w:pPr>
            <w:r>
              <w:rPr>
                <w:b/>
                <w:lang w:eastAsia="en-US"/>
              </w:rPr>
              <w:t>Заказчик</w:t>
            </w:r>
            <w:r w:rsidRPr="001733DB">
              <w:rPr>
                <w:b/>
                <w:lang w:eastAsia="en-US"/>
              </w:rPr>
              <w:t>:</w:t>
            </w:r>
          </w:p>
          <w:p w14:paraId="5885728E" w14:textId="77777777" w:rsidR="00A6084B" w:rsidRPr="001733DB" w:rsidRDefault="00A6084B" w:rsidP="00AF1E39">
            <w:pPr>
              <w:rPr>
                <w:lang w:eastAsia="x-none"/>
              </w:rPr>
            </w:pPr>
          </w:p>
        </w:tc>
      </w:tr>
      <w:tr w:rsidR="00A6084B" w:rsidRPr="001733DB" w14:paraId="15157CDA" w14:textId="77777777" w:rsidTr="00AF1E39">
        <w:tc>
          <w:tcPr>
            <w:tcW w:w="4726" w:type="dxa"/>
            <w:gridSpan w:val="2"/>
            <w:tcBorders>
              <w:top w:val="nil"/>
              <w:left w:val="nil"/>
              <w:bottom w:val="nil"/>
              <w:right w:val="nil"/>
            </w:tcBorders>
            <w:vAlign w:val="center"/>
          </w:tcPr>
          <w:p w14:paraId="1EB7FF79" w14:textId="69D52217" w:rsidR="00A6084B" w:rsidRPr="001733DB" w:rsidRDefault="00A6084B" w:rsidP="00AF1E39">
            <w:pPr>
              <w:spacing w:before="120" w:after="120"/>
              <w:rPr>
                <w:b/>
                <w:lang w:eastAsia="en-US"/>
              </w:rPr>
            </w:pPr>
          </w:p>
          <w:p w14:paraId="13D095A8" w14:textId="77777777" w:rsidR="00A6084B" w:rsidRPr="001733DB" w:rsidRDefault="00A6084B" w:rsidP="00AF1E39">
            <w:pPr>
              <w:spacing w:before="120" w:after="120"/>
              <w:rPr>
                <w:lang w:eastAsia="en-US"/>
              </w:rPr>
            </w:pPr>
          </w:p>
        </w:tc>
        <w:tc>
          <w:tcPr>
            <w:tcW w:w="4562" w:type="dxa"/>
            <w:gridSpan w:val="2"/>
            <w:tcBorders>
              <w:top w:val="nil"/>
              <w:left w:val="nil"/>
              <w:bottom w:val="nil"/>
              <w:right w:val="nil"/>
            </w:tcBorders>
            <w:vAlign w:val="center"/>
          </w:tcPr>
          <w:p w14:paraId="440A198F" w14:textId="77777777" w:rsidR="00A6084B" w:rsidRPr="003E70BF" w:rsidRDefault="00A6084B" w:rsidP="00AF1E39">
            <w:pPr>
              <w:tabs>
                <w:tab w:val="num" w:pos="720"/>
                <w:tab w:val="left" w:pos="1080"/>
              </w:tabs>
              <w:ind w:right="23"/>
              <w:rPr>
                <w:lang w:val="en-US"/>
              </w:rPr>
            </w:pPr>
          </w:p>
          <w:p w14:paraId="52836062" w14:textId="77777777" w:rsidR="00A6084B" w:rsidRPr="001733DB" w:rsidRDefault="00A6084B" w:rsidP="00AF1E39">
            <w:pPr>
              <w:tabs>
                <w:tab w:val="num" w:pos="720"/>
                <w:tab w:val="left" w:pos="1080"/>
              </w:tabs>
              <w:ind w:right="23"/>
            </w:pPr>
          </w:p>
        </w:tc>
      </w:tr>
      <w:tr w:rsidR="00A6084B" w:rsidRPr="001733DB" w14:paraId="36E13F63" w14:textId="77777777" w:rsidTr="00AF1E39">
        <w:tc>
          <w:tcPr>
            <w:tcW w:w="902" w:type="dxa"/>
            <w:tcBorders>
              <w:top w:val="nil"/>
              <w:left w:val="nil"/>
              <w:bottom w:val="nil"/>
              <w:right w:val="nil"/>
            </w:tcBorders>
            <w:hideMark/>
          </w:tcPr>
          <w:p w14:paraId="74636439" w14:textId="77777777" w:rsidR="00A6084B" w:rsidRPr="001733DB" w:rsidRDefault="00A6084B" w:rsidP="00AF1E39">
            <w:pPr>
              <w:rPr>
                <w:lang w:eastAsia="x-none"/>
              </w:rPr>
            </w:pPr>
            <w:r w:rsidRPr="001733DB">
              <w:rPr>
                <w:color w:val="000000"/>
              </w:rPr>
              <w:t>ИНН</w:t>
            </w:r>
          </w:p>
        </w:tc>
        <w:tc>
          <w:tcPr>
            <w:tcW w:w="3824" w:type="dxa"/>
            <w:tcBorders>
              <w:top w:val="nil"/>
              <w:left w:val="nil"/>
              <w:bottom w:val="nil"/>
              <w:right w:val="nil"/>
            </w:tcBorders>
            <w:hideMark/>
          </w:tcPr>
          <w:p w14:paraId="2408E548" w14:textId="6A989971" w:rsidR="00A6084B" w:rsidRPr="001733DB" w:rsidRDefault="00A6084B" w:rsidP="00AF1E39">
            <w:pPr>
              <w:widowControl w:val="0"/>
            </w:pPr>
          </w:p>
        </w:tc>
        <w:tc>
          <w:tcPr>
            <w:tcW w:w="912" w:type="dxa"/>
            <w:tcBorders>
              <w:top w:val="nil"/>
              <w:left w:val="nil"/>
              <w:bottom w:val="nil"/>
              <w:right w:val="nil"/>
            </w:tcBorders>
            <w:hideMark/>
          </w:tcPr>
          <w:p w14:paraId="0450B754" w14:textId="77777777" w:rsidR="00A6084B" w:rsidRPr="001733DB" w:rsidRDefault="00A6084B" w:rsidP="00AF1E39">
            <w:pPr>
              <w:rPr>
                <w:lang w:eastAsia="x-none"/>
              </w:rPr>
            </w:pPr>
            <w:r w:rsidRPr="001733DB">
              <w:t>ИНН</w:t>
            </w:r>
          </w:p>
        </w:tc>
        <w:tc>
          <w:tcPr>
            <w:tcW w:w="3650" w:type="dxa"/>
            <w:tcBorders>
              <w:top w:val="nil"/>
              <w:left w:val="nil"/>
              <w:bottom w:val="nil"/>
              <w:right w:val="nil"/>
            </w:tcBorders>
          </w:tcPr>
          <w:p w14:paraId="2795BF86" w14:textId="77777777" w:rsidR="00A6084B" w:rsidRPr="001733DB" w:rsidRDefault="00A6084B" w:rsidP="00AF1E39">
            <w:pPr>
              <w:rPr>
                <w:lang w:eastAsia="x-none"/>
              </w:rPr>
            </w:pPr>
          </w:p>
        </w:tc>
      </w:tr>
      <w:tr w:rsidR="00A6084B" w:rsidRPr="001733DB" w14:paraId="4ED62389" w14:textId="77777777" w:rsidTr="00AF1E39">
        <w:tc>
          <w:tcPr>
            <w:tcW w:w="902" w:type="dxa"/>
            <w:tcBorders>
              <w:top w:val="nil"/>
              <w:left w:val="nil"/>
              <w:bottom w:val="nil"/>
              <w:right w:val="nil"/>
            </w:tcBorders>
            <w:hideMark/>
          </w:tcPr>
          <w:p w14:paraId="7A498C48" w14:textId="77777777" w:rsidR="00A6084B" w:rsidRPr="001733DB" w:rsidRDefault="00A6084B" w:rsidP="00AF1E39">
            <w:pPr>
              <w:rPr>
                <w:lang w:eastAsia="x-none"/>
              </w:rPr>
            </w:pPr>
            <w:r w:rsidRPr="001733DB">
              <w:rPr>
                <w:color w:val="000000"/>
              </w:rPr>
              <w:t>КПП</w:t>
            </w:r>
          </w:p>
        </w:tc>
        <w:tc>
          <w:tcPr>
            <w:tcW w:w="3824" w:type="dxa"/>
            <w:tcBorders>
              <w:top w:val="nil"/>
              <w:left w:val="nil"/>
              <w:bottom w:val="nil"/>
              <w:right w:val="nil"/>
            </w:tcBorders>
            <w:hideMark/>
          </w:tcPr>
          <w:p w14:paraId="7297A5C2" w14:textId="7B437484" w:rsidR="00A6084B" w:rsidRPr="001733DB" w:rsidRDefault="00A6084B" w:rsidP="00AF1E39">
            <w:pPr>
              <w:widowControl w:val="0"/>
            </w:pPr>
          </w:p>
        </w:tc>
        <w:tc>
          <w:tcPr>
            <w:tcW w:w="912" w:type="dxa"/>
            <w:tcBorders>
              <w:top w:val="nil"/>
              <w:left w:val="nil"/>
              <w:bottom w:val="nil"/>
              <w:right w:val="nil"/>
            </w:tcBorders>
            <w:hideMark/>
          </w:tcPr>
          <w:p w14:paraId="3EBEEA34" w14:textId="77777777" w:rsidR="00A6084B" w:rsidRPr="001733DB" w:rsidRDefault="00A6084B" w:rsidP="00AF1E39">
            <w:pPr>
              <w:rPr>
                <w:lang w:eastAsia="x-none"/>
              </w:rPr>
            </w:pPr>
            <w:r w:rsidRPr="001733DB">
              <w:t>КПП</w:t>
            </w:r>
          </w:p>
        </w:tc>
        <w:tc>
          <w:tcPr>
            <w:tcW w:w="3650" w:type="dxa"/>
            <w:tcBorders>
              <w:top w:val="nil"/>
              <w:left w:val="nil"/>
              <w:bottom w:val="nil"/>
              <w:right w:val="nil"/>
            </w:tcBorders>
          </w:tcPr>
          <w:p w14:paraId="3D2BA7EE" w14:textId="77777777" w:rsidR="00A6084B" w:rsidRPr="001733DB" w:rsidRDefault="00A6084B" w:rsidP="00AF1E39">
            <w:pPr>
              <w:rPr>
                <w:lang w:eastAsia="x-none"/>
              </w:rPr>
            </w:pPr>
          </w:p>
        </w:tc>
      </w:tr>
      <w:tr w:rsidR="00A6084B" w:rsidRPr="001733DB" w14:paraId="710142FA" w14:textId="77777777" w:rsidTr="001266DB">
        <w:tc>
          <w:tcPr>
            <w:tcW w:w="902" w:type="dxa"/>
            <w:tcBorders>
              <w:top w:val="nil"/>
              <w:left w:val="nil"/>
              <w:bottom w:val="nil"/>
              <w:right w:val="nil"/>
            </w:tcBorders>
            <w:hideMark/>
          </w:tcPr>
          <w:p w14:paraId="081E22F4" w14:textId="77777777" w:rsidR="00A6084B" w:rsidRPr="001733DB" w:rsidRDefault="00A6084B" w:rsidP="00AF1E39">
            <w:pPr>
              <w:rPr>
                <w:lang w:eastAsia="x-none"/>
              </w:rPr>
            </w:pPr>
            <w:r w:rsidRPr="001733DB">
              <w:rPr>
                <w:lang w:eastAsia="x-none"/>
              </w:rPr>
              <w:t>Адрес:</w:t>
            </w:r>
          </w:p>
        </w:tc>
        <w:tc>
          <w:tcPr>
            <w:tcW w:w="3824" w:type="dxa"/>
            <w:tcBorders>
              <w:top w:val="nil"/>
              <w:left w:val="nil"/>
              <w:bottom w:val="nil"/>
              <w:right w:val="nil"/>
            </w:tcBorders>
            <w:hideMark/>
          </w:tcPr>
          <w:p w14:paraId="072F9880" w14:textId="1F554B08" w:rsidR="00A6084B" w:rsidRPr="001733DB" w:rsidRDefault="00A6084B" w:rsidP="00AF1E39">
            <w:pPr>
              <w:widowControl w:val="0"/>
            </w:pPr>
          </w:p>
        </w:tc>
        <w:tc>
          <w:tcPr>
            <w:tcW w:w="912" w:type="dxa"/>
            <w:tcBorders>
              <w:top w:val="nil"/>
              <w:left w:val="nil"/>
              <w:bottom w:val="nil"/>
              <w:right w:val="nil"/>
            </w:tcBorders>
            <w:hideMark/>
          </w:tcPr>
          <w:p w14:paraId="47FA2045" w14:textId="77777777" w:rsidR="00A6084B" w:rsidRPr="001733DB" w:rsidRDefault="00A6084B" w:rsidP="00AF1E39">
            <w:pPr>
              <w:rPr>
                <w:lang w:eastAsia="x-none"/>
              </w:rPr>
            </w:pPr>
            <w:r w:rsidRPr="001733DB">
              <w:t>Адрес:</w:t>
            </w:r>
          </w:p>
        </w:tc>
        <w:tc>
          <w:tcPr>
            <w:tcW w:w="3650" w:type="dxa"/>
            <w:tcBorders>
              <w:top w:val="nil"/>
              <w:left w:val="nil"/>
              <w:bottom w:val="nil"/>
              <w:right w:val="nil"/>
            </w:tcBorders>
            <w:hideMark/>
          </w:tcPr>
          <w:p w14:paraId="61B4D2A1" w14:textId="77777777" w:rsidR="00A6084B" w:rsidRPr="001733DB" w:rsidRDefault="00A6084B" w:rsidP="00AF1E39">
            <w:pPr>
              <w:rPr>
                <w:lang w:eastAsia="x-none"/>
              </w:rPr>
            </w:pPr>
            <w:r w:rsidRPr="001733DB">
              <w:t>Россия,</w:t>
            </w:r>
          </w:p>
        </w:tc>
      </w:tr>
      <w:tr w:rsidR="00A6084B" w:rsidRPr="001733DB" w14:paraId="179D3275" w14:textId="77777777" w:rsidTr="00AF1E39">
        <w:tc>
          <w:tcPr>
            <w:tcW w:w="902" w:type="dxa"/>
            <w:tcBorders>
              <w:top w:val="nil"/>
              <w:left w:val="nil"/>
              <w:bottom w:val="nil"/>
              <w:right w:val="nil"/>
            </w:tcBorders>
            <w:hideMark/>
          </w:tcPr>
          <w:p w14:paraId="58735E84" w14:textId="77777777" w:rsidR="00A6084B" w:rsidRPr="001733DB" w:rsidRDefault="00A6084B" w:rsidP="00AF1E39">
            <w:pPr>
              <w:rPr>
                <w:lang w:eastAsia="x-none"/>
              </w:rPr>
            </w:pPr>
            <w:r w:rsidRPr="001733DB">
              <w:rPr>
                <w:color w:val="000000"/>
              </w:rPr>
              <w:t>Р/счет</w:t>
            </w:r>
          </w:p>
        </w:tc>
        <w:tc>
          <w:tcPr>
            <w:tcW w:w="3824" w:type="dxa"/>
            <w:tcBorders>
              <w:top w:val="nil"/>
              <w:left w:val="nil"/>
              <w:bottom w:val="nil"/>
              <w:right w:val="nil"/>
            </w:tcBorders>
            <w:hideMark/>
          </w:tcPr>
          <w:p w14:paraId="5CFDC4CB" w14:textId="65D9DE71" w:rsidR="00A6084B" w:rsidRPr="001733DB" w:rsidRDefault="00A6084B" w:rsidP="00AF1E39">
            <w:pPr>
              <w:widowControl w:val="0"/>
            </w:pPr>
          </w:p>
        </w:tc>
        <w:tc>
          <w:tcPr>
            <w:tcW w:w="912" w:type="dxa"/>
            <w:tcBorders>
              <w:top w:val="nil"/>
              <w:left w:val="nil"/>
              <w:bottom w:val="nil"/>
              <w:right w:val="nil"/>
            </w:tcBorders>
            <w:hideMark/>
          </w:tcPr>
          <w:p w14:paraId="0E738D98" w14:textId="77777777" w:rsidR="00A6084B" w:rsidRPr="001733DB" w:rsidRDefault="00A6084B" w:rsidP="00AF1E39">
            <w:pPr>
              <w:rPr>
                <w:lang w:eastAsia="x-none"/>
              </w:rPr>
            </w:pPr>
            <w:r w:rsidRPr="001733DB">
              <w:t xml:space="preserve">Р/счет  </w:t>
            </w:r>
          </w:p>
        </w:tc>
        <w:tc>
          <w:tcPr>
            <w:tcW w:w="3650" w:type="dxa"/>
            <w:tcBorders>
              <w:top w:val="nil"/>
              <w:left w:val="nil"/>
              <w:bottom w:val="nil"/>
              <w:right w:val="nil"/>
            </w:tcBorders>
          </w:tcPr>
          <w:p w14:paraId="020BBEA3" w14:textId="77777777" w:rsidR="00A6084B" w:rsidRPr="001733DB" w:rsidRDefault="00A6084B" w:rsidP="00AF1E39">
            <w:pPr>
              <w:rPr>
                <w:lang w:eastAsia="x-none"/>
              </w:rPr>
            </w:pPr>
          </w:p>
        </w:tc>
      </w:tr>
      <w:tr w:rsidR="00A6084B" w:rsidRPr="001733DB" w14:paraId="4B9BED30" w14:textId="77777777" w:rsidTr="00AF1E39">
        <w:tc>
          <w:tcPr>
            <w:tcW w:w="4726" w:type="dxa"/>
            <w:gridSpan w:val="2"/>
            <w:tcBorders>
              <w:top w:val="nil"/>
              <w:left w:val="nil"/>
              <w:bottom w:val="nil"/>
              <w:right w:val="nil"/>
            </w:tcBorders>
            <w:hideMark/>
          </w:tcPr>
          <w:p w14:paraId="04A571AD" w14:textId="723783DE" w:rsidR="00A6084B" w:rsidRPr="001733DB" w:rsidRDefault="00A6084B" w:rsidP="00E82ECD">
            <w:pPr>
              <w:widowControl w:val="0"/>
            </w:pPr>
            <w:r w:rsidRPr="001733DB">
              <w:rPr>
                <w:color w:val="000000"/>
              </w:rPr>
              <w:t xml:space="preserve">в </w:t>
            </w:r>
          </w:p>
        </w:tc>
        <w:tc>
          <w:tcPr>
            <w:tcW w:w="4562" w:type="dxa"/>
            <w:gridSpan w:val="2"/>
            <w:tcBorders>
              <w:top w:val="nil"/>
              <w:left w:val="nil"/>
              <w:bottom w:val="nil"/>
              <w:right w:val="nil"/>
            </w:tcBorders>
            <w:hideMark/>
          </w:tcPr>
          <w:p w14:paraId="5A06A2AF" w14:textId="77777777" w:rsidR="00A6084B" w:rsidRPr="001733DB" w:rsidRDefault="00A6084B" w:rsidP="00AF1E39">
            <w:pPr>
              <w:rPr>
                <w:lang w:eastAsia="x-none"/>
              </w:rPr>
            </w:pPr>
            <w:r w:rsidRPr="001733DB">
              <w:rPr>
                <w:lang w:eastAsia="x-none"/>
              </w:rPr>
              <w:t xml:space="preserve"> в  </w:t>
            </w:r>
          </w:p>
        </w:tc>
      </w:tr>
      <w:tr w:rsidR="00A6084B" w:rsidRPr="001733DB" w14:paraId="4DE9CF6B" w14:textId="77777777" w:rsidTr="00AF1E39">
        <w:tc>
          <w:tcPr>
            <w:tcW w:w="902" w:type="dxa"/>
            <w:tcBorders>
              <w:top w:val="nil"/>
              <w:left w:val="nil"/>
              <w:bottom w:val="nil"/>
              <w:right w:val="nil"/>
            </w:tcBorders>
            <w:hideMark/>
          </w:tcPr>
          <w:p w14:paraId="37E72D92" w14:textId="77777777" w:rsidR="00A6084B" w:rsidRPr="001733DB" w:rsidRDefault="00A6084B" w:rsidP="00AF1E39">
            <w:pPr>
              <w:rPr>
                <w:lang w:eastAsia="x-none"/>
              </w:rPr>
            </w:pPr>
            <w:r w:rsidRPr="001733DB">
              <w:rPr>
                <w:lang w:eastAsia="x-none"/>
              </w:rPr>
              <w:t>БИК</w:t>
            </w:r>
          </w:p>
        </w:tc>
        <w:tc>
          <w:tcPr>
            <w:tcW w:w="3824" w:type="dxa"/>
            <w:tcBorders>
              <w:top w:val="nil"/>
              <w:left w:val="nil"/>
              <w:bottom w:val="nil"/>
              <w:right w:val="nil"/>
            </w:tcBorders>
            <w:hideMark/>
          </w:tcPr>
          <w:p w14:paraId="3ACBF96E" w14:textId="56CACE4A" w:rsidR="00A6084B" w:rsidRPr="001733DB" w:rsidRDefault="00A6084B" w:rsidP="00AF1E39">
            <w:pPr>
              <w:widowControl w:val="0"/>
            </w:pPr>
          </w:p>
        </w:tc>
        <w:tc>
          <w:tcPr>
            <w:tcW w:w="912" w:type="dxa"/>
            <w:tcBorders>
              <w:top w:val="nil"/>
              <w:left w:val="nil"/>
              <w:bottom w:val="nil"/>
              <w:right w:val="nil"/>
            </w:tcBorders>
            <w:hideMark/>
          </w:tcPr>
          <w:p w14:paraId="3E2CBE10" w14:textId="77777777" w:rsidR="00A6084B" w:rsidRPr="001733DB" w:rsidRDefault="00A6084B" w:rsidP="00AF1E39">
            <w:pPr>
              <w:rPr>
                <w:lang w:eastAsia="x-none"/>
              </w:rPr>
            </w:pPr>
            <w:r w:rsidRPr="001733DB">
              <w:t xml:space="preserve">БИК  </w:t>
            </w:r>
          </w:p>
        </w:tc>
        <w:tc>
          <w:tcPr>
            <w:tcW w:w="3650" w:type="dxa"/>
            <w:tcBorders>
              <w:top w:val="nil"/>
              <w:left w:val="nil"/>
              <w:bottom w:val="nil"/>
              <w:right w:val="nil"/>
            </w:tcBorders>
          </w:tcPr>
          <w:p w14:paraId="55844221" w14:textId="77777777" w:rsidR="00A6084B" w:rsidRPr="001733DB" w:rsidRDefault="00A6084B" w:rsidP="00AF1E39">
            <w:pPr>
              <w:rPr>
                <w:lang w:eastAsia="x-none"/>
              </w:rPr>
            </w:pPr>
          </w:p>
        </w:tc>
      </w:tr>
      <w:tr w:rsidR="00A6084B" w:rsidRPr="001733DB" w14:paraId="29493E4C" w14:textId="77777777" w:rsidTr="00AF1E39">
        <w:trPr>
          <w:trHeight w:val="274"/>
        </w:trPr>
        <w:tc>
          <w:tcPr>
            <w:tcW w:w="902" w:type="dxa"/>
            <w:tcBorders>
              <w:top w:val="nil"/>
              <w:left w:val="nil"/>
              <w:bottom w:val="nil"/>
              <w:right w:val="nil"/>
            </w:tcBorders>
            <w:hideMark/>
          </w:tcPr>
          <w:p w14:paraId="1DC71723" w14:textId="77777777" w:rsidR="00A6084B" w:rsidRPr="001733DB" w:rsidRDefault="00A6084B" w:rsidP="00AF1E39">
            <w:pPr>
              <w:rPr>
                <w:lang w:eastAsia="x-none"/>
              </w:rPr>
            </w:pPr>
            <w:r w:rsidRPr="001733DB">
              <w:rPr>
                <w:lang w:eastAsia="x-none"/>
              </w:rPr>
              <w:t>К/счет</w:t>
            </w:r>
          </w:p>
        </w:tc>
        <w:tc>
          <w:tcPr>
            <w:tcW w:w="3824" w:type="dxa"/>
            <w:tcBorders>
              <w:top w:val="nil"/>
              <w:left w:val="nil"/>
              <w:bottom w:val="nil"/>
              <w:right w:val="nil"/>
            </w:tcBorders>
            <w:hideMark/>
          </w:tcPr>
          <w:p w14:paraId="79CF5654" w14:textId="3D58C36D" w:rsidR="00A6084B" w:rsidRPr="001733DB" w:rsidRDefault="00A6084B" w:rsidP="00AF1E39">
            <w:pPr>
              <w:rPr>
                <w:lang w:eastAsia="x-none"/>
              </w:rPr>
            </w:pPr>
          </w:p>
        </w:tc>
        <w:tc>
          <w:tcPr>
            <w:tcW w:w="912" w:type="dxa"/>
            <w:tcBorders>
              <w:top w:val="nil"/>
              <w:left w:val="nil"/>
              <w:bottom w:val="nil"/>
              <w:right w:val="nil"/>
            </w:tcBorders>
            <w:hideMark/>
          </w:tcPr>
          <w:p w14:paraId="222FD2B2" w14:textId="77777777" w:rsidR="00A6084B" w:rsidRPr="001733DB" w:rsidRDefault="00A6084B" w:rsidP="00AF1E39">
            <w:pPr>
              <w:rPr>
                <w:lang w:eastAsia="x-none"/>
              </w:rPr>
            </w:pPr>
            <w:r w:rsidRPr="001733DB">
              <w:t xml:space="preserve">К/счет  </w:t>
            </w:r>
          </w:p>
        </w:tc>
        <w:tc>
          <w:tcPr>
            <w:tcW w:w="3650" w:type="dxa"/>
            <w:tcBorders>
              <w:top w:val="nil"/>
              <w:left w:val="nil"/>
              <w:bottom w:val="nil"/>
              <w:right w:val="nil"/>
            </w:tcBorders>
          </w:tcPr>
          <w:p w14:paraId="1FB2CC02" w14:textId="77777777" w:rsidR="00A6084B" w:rsidRPr="001733DB" w:rsidRDefault="00A6084B" w:rsidP="00AF1E39">
            <w:pPr>
              <w:rPr>
                <w:lang w:eastAsia="x-none"/>
              </w:rPr>
            </w:pPr>
          </w:p>
        </w:tc>
      </w:tr>
      <w:tr w:rsidR="00A6084B" w:rsidRPr="001733DB" w14:paraId="4E21F4E0" w14:textId="77777777" w:rsidTr="00AF1E39">
        <w:trPr>
          <w:trHeight w:val="270"/>
        </w:trPr>
        <w:tc>
          <w:tcPr>
            <w:tcW w:w="4726" w:type="dxa"/>
            <w:gridSpan w:val="2"/>
            <w:tcBorders>
              <w:top w:val="nil"/>
              <w:left w:val="nil"/>
              <w:bottom w:val="nil"/>
              <w:right w:val="nil"/>
            </w:tcBorders>
            <w:hideMark/>
          </w:tcPr>
          <w:p w14:paraId="6443122B" w14:textId="114DFE93" w:rsidR="00A6084B" w:rsidRDefault="00A6084B" w:rsidP="00AF1E39">
            <w:pPr>
              <w:rPr>
                <w:color w:val="000000"/>
              </w:rPr>
            </w:pPr>
            <w:r w:rsidRPr="001733DB">
              <w:rPr>
                <w:color w:val="000000"/>
              </w:rPr>
              <w:t xml:space="preserve">Тел/факс </w:t>
            </w:r>
          </w:p>
          <w:p w14:paraId="7D23F446" w14:textId="77777777" w:rsidR="00184205" w:rsidRDefault="00184205" w:rsidP="00AF1E39">
            <w:pPr>
              <w:rPr>
                <w:color w:val="000000"/>
              </w:rPr>
            </w:pPr>
          </w:p>
          <w:p w14:paraId="79E7ADB7" w14:textId="7C1CEFAF" w:rsidR="00184205" w:rsidRPr="001733DB" w:rsidRDefault="00184205" w:rsidP="00AF1E39">
            <w:r>
              <w:rPr>
                <w:color w:val="000000"/>
              </w:rPr>
              <w:t>Контактное лицо</w:t>
            </w:r>
          </w:p>
        </w:tc>
        <w:tc>
          <w:tcPr>
            <w:tcW w:w="4562" w:type="dxa"/>
            <w:gridSpan w:val="2"/>
            <w:tcBorders>
              <w:top w:val="nil"/>
              <w:left w:val="nil"/>
              <w:bottom w:val="nil"/>
              <w:right w:val="nil"/>
            </w:tcBorders>
          </w:tcPr>
          <w:p w14:paraId="353C5C8B" w14:textId="0CAFA134" w:rsidR="00184205" w:rsidRDefault="00184205" w:rsidP="00184205">
            <w:pPr>
              <w:rPr>
                <w:color w:val="000000"/>
              </w:rPr>
            </w:pPr>
            <w:r w:rsidRPr="001733DB">
              <w:rPr>
                <w:color w:val="000000"/>
              </w:rPr>
              <w:t xml:space="preserve">Тел/факс </w:t>
            </w:r>
          </w:p>
          <w:p w14:paraId="67B703DB" w14:textId="77777777" w:rsidR="00184205" w:rsidRDefault="00184205" w:rsidP="00184205">
            <w:pPr>
              <w:rPr>
                <w:color w:val="000000"/>
              </w:rPr>
            </w:pPr>
          </w:p>
          <w:p w14:paraId="480049F4" w14:textId="731BCDB6" w:rsidR="00A6084B" w:rsidRPr="001733DB" w:rsidRDefault="00184205" w:rsidP="00184205">
            <w:pPr>
              <w:rPr>
                <w:lang w:eastAsia="x-none"/>
              </w:rPr>
            </w:pPr>
            <w:r>
              <w:rPr>
                <w:color w:val="000000"/>
              </w:rPr>
              <w:t>Контактное лицо</w:t>
            </w:r>
          </w:p>
        </w:tc>
      </w:tr>
    </w:tbl>
    <w:p w14:paraId="07BC0A0C" w14:textId="77777777" w:rsidR="00A6084B" w:rsidRPr="001733DB" w:rsidRDefault="00A6084B" w:rsidP="00A6084B">
      <w:pPr>
        <w:keepNext/>
        <w:jc w:val="both"/>
      </w:pPr>
    </w:p>
    <w:tbl>
      <w:tblPr>
        <w:tblW w:w="9571" w:type="dxa"/>
        <w:tblLook w:val="04A0" w:firstRow="1" w:lastRow="0" w:firstColumn="1" w:lastColumn="0" w:noHBand="0" w:noVBand="1"/>
      </w:tblPr>
      <w:tblGrid>
        <w:gridCol w:w="4786"/>
        <w:gridCol w:w="4785"/>
      </w:tblGrid>
      <w:tr w:rsidR="00A6084B" w:rsidRPr="001733DB" w14:paraId="009E9AEF" w14:textId="77777777" w:rsidTr="00AF1E39">
        <w:tc>
          <w:tcPr>
            <w:tcW w:w="4786" w:type="dxa"/>
          </w:tcPr>
          <w:p w14:paraId="53DA2B93" w14:textId="77777777" w:rsidR="00A6084B" w:rsidRPr="001733DB" w:rsidRDefault="00A6084B" w:rsidP="00AF1E39">
            <w:pPr>
              <w:jc w:val="both"/>
              <w:rPr>
                <w:lang w:eastAsia="en-US"/>
              </w:rPr>
            </w:pPr>
          </w:p>
          <w:p w14:paraId="73C68F99" w14:textId="084A143B" w:rsidR="00A6084B" w:rsidRPr="001733DB" w:rsidRDefault="00A6084B" w:rsidP="00AF1E39">
            <w:pPr>
              <w:jc w:val="both"/>
              <w:rPr>
                <w:lang w:eastAsia="en-US"/>
              </w:rPr>
            </w:pPr>
            <w:r w:rsidRPr="001733DB">
              <w:rPr>
                <w:lang w:eastAsia="en-US"/>
              </w:rPr>
              <w:t>__________________________/</w:t>
            </w:r>
            <w:r w:rsidR="00E82ECD">
              <w:rPr>
                <w:lang w:eastAsia="en-US"/>
              </w:rPr>
              <w:t>_____________</w:t>
            </w:r>
          </w:p>
          <w:p w14:paraId="237FE1B0" w14:textId="77777777" w:rsidR="00A6084B" w:rsidRPr="001733DB" w:rsidRDefault="00A6084B" w:rsidP="00AF1E39">
            <w:pPr>
              <w:jc w:val="both"/>
              <w:rPr>
                <w:lang w:eastAsia="en-US"/>
              </w:rPr>
            </w:pPr>
            <w:proofErr w:type="spellStart"/>
            <w:r w:rsidRPr="001733DB">
              <w:rPr>
                <w:lang w:eastAsia="en-US"/>
              </w:rPr>
              <w:t>м.п</w:t>
            </w:r>
            <w:proofErr w:type="spellEnd"/>
            <w:r w:rsidRPr="001733DB">
              <w:rPr>
                <w:lang w:eastAsia="en-US"/>
              </w:rPr>
              <w:t>.</w:t>
            </w:r>
          </w:p>
          <w:p w14:paraId="7C01CF36" w14:textId="77777777" w:rsidR="00A6084B" w:rsidRPr="001733DB" w:rsidRDefault="00A6084B" w:rsidP="00AF1E39">
            <w:pPr>
              <w:autoSpaceDE w:val="0"/>
              <w:autoSpaceDN w:val="0"/>
              <w:ind w:right="102"/>
              <w:rPr>
                <w:lang w:eastAsia="en-US"/>
              </w:rPr>
            </w:pPr>
          </w:p>
          <w:p w14:paraId="6C77463F" w14:textId="77777777" w:rsidR="00A6084B" w:rsidRPr="001733DB" w:rsidRDefault="00A6084B" w:rsidP="00AF1E39">
            <w:pPr>
              <w:jc w:val="both"/>
              <w:rPr>
                <w:lang w:eastAsia="en-US"/>
              </w:rPr>
            </w:pPr>
          </w:p>
        </w:tc>
        <w:tc>
          <w:tcPr>
            <w:tcW w:w="4785" w:type="dxa"/>
          </w:tcPr>
          <w:p w14:paraId="36CED400" w14:textId="77777777" w:rsidR="00A6084B" w:rsidRPr="001733DB" w:rsidRDefault="00A6084B" w:rsidP="00AF1E39">
            <w:pPr>
              <w:tabs>
                <w:tab w:val="num" w:pos="720"/>
                <w:tab w:val="left" w:pos="1080"/>
              </w:tabs>
              <w:ind w:right="21"/>
              <w:jc w:val="both"/>
              <w:rPr>
                <w:lang w:eastAsia="en-US"/>
              </w:rPr>
            </w:pPr>
          </w:p>
          <w:p w14:paraId="37A7DA3E" w14:textId="77777777" w:rsidR="00A6084B" w:rsidRPr="001733DB" w:rsidRDefault="00A6084B" w:rsidP="00AF1E39">
            <w:pPr>
              <w:tabs>
                <w:tab w:val="num" w:pos="720"/>
                <w:tab w:val="left" w:pos="1080"/>
              </w:tabs>
              <w:ind w:right="21"/>
              <w:jc w:val="both"/>
              <w:rPr>
                <w:lang w:eastAsia="en-US"/>
              </w:rPr>
            </w:pPr>
            <w:r w:rsidRPr="001733DB">
              <w:rPr>
                <w:lang w:eastAsia="en-US"/>
              </w:rPr>
              <w:t xml:space="preserve">_________________________/ </w:t>
            </w:r>
            <w:r w:rsidRPr="00BE27FC">
              <w:rPr>
                <w:lang w:eastAsia="en-US"/>
              </w:rPr>
              <w:t>______________</w:t>
            </w:r>
          </w:p>
          <w:p w14:paraId="3D6C58FC" w14:textId="77777777" w:rsidR="00A6084B" w:rsidRPr="001733DB" w:rsidRDefault="00A6084B" w:rsidP="00AF1E39">
            <w:pPr>
              <w:tabs>
                <w:tab w:val="num" w:pos="720"/>
                <w:tab w:val="left" w:pos="1080"/>
              </w:tabs>
              <w:ind w:right="21"/>
              <w:jc w:val="both"/>
              <w:rPr>
                <w:lang w:eastAsia="en-US"/>
              </w:rPr>
            </w:pPr>
            <w:proofErr w:type="spellStart"/>
            <w:r w:rsidRPr="001733DB">
              <w:rPr>
                <w:lang w:eastAsia="en-US"/>
              </w:rPr>
              <w:t>м.п</w:t>
            </w:r>
            <w:proofErr w:type="spellEnd"/>
            <w:r w:rsidRPr="001733DB">
              <w:rPr>
                <w:lang w:eastAsia="en-US"/>
              </w:rPr>
              <w:t>.</w:t>
            </w:r>
          </w:p>
        </w:tc>
      </w:tr>
    </w:tbl>
    <w:p w14:paraId="560F62DF" w14:textId="77777777" w:rsidR="009B6A3B" w:rsidRDefault="009B6A3B" w:rsidP="0061361C">
      <w:pPr>
        <w:contextualSpacing/>
        <w:jc w:val="right"/>
        <w:rPr>
          <w:sz w:val="22"/>
          <w:szCs w:val="22"/>
          <w:lang w:eastAsia="ar-SA"/>
        </w:rPr>
      </w:pPr>
    </w:p>
    <w:p w14:paraId="253DB00C" w14:textId="77777777" w:rsidR="009B6A3B" w:rsidRDefault="009B6A3B" w:rsidP="00291EFC">
      <w:pPr>
        <w:contextualSpacing/>
        <w:rPr>
          <w:sz w:val="22"/>
          <w:szCs w:val="22"/>
          <w:lang w:eastAsia="ar-SA"/>
        </w:rPr>
      </w:pPr>
    </w:p>
    <w:p w14:paraId="321F8E95" w14:textId="77777777" w:rsidR="009B6A3B" w:rsidRDefault="009B6A3B" w:rsidP="0061361C">
      <w:pPr>
        <w:contextualSpacing/>
        <w:jc w:val="right"/>
        <w:rPr>
          <w:sz w:val="22"/>
          <w:szCs w:val="22"/>
          <w:lang w:eastAsia="ar-SA"/>
        </w:rPr>
      </w:pPr>
    </w:p>
    <w:p w14:paraId="3B9840A8" w14:textId="77777777" w:rsidR="0061361C" w:rsidRPr="00F371EF" w:rsidRDefault="0061361C" w:rsidP="0061361C">
      <w:pPr>
        <w:tabs>
          <w:tab w:val="left" w:pos="1400"/>
        </w:tabs>
        <w:ind w:left="4264" w:firstLine="1690"/>
        <w:jc w:val="both"/>
        <w:rPr>
          <w:sz w:val="22"/>
          <w:szCs w:val="22"/>
        </w:rPr>
        <w:sectPr w:rsidR="0061361C" w:rsidRPr="00F371EF" w:rsidSect="003A54D0">
          <w:pgSz w:w="11906" w:h="16838"/>
          <w:pgMar w:top="851" w:right="851" w:bottom="851" w:left="1134" w:header="426" w:footer="709" w:gutter="0"/>
          <w:cols w:space="708"/>
          <w:titlePg/>
          <w:docGrid w:linePitch="360"/>
        </w:sectPr>
      </w:pPr>
    </w:p>
    <w:p w14:paraId="5AF54CF0" w14:textId="20B87E7B" w:rsidR="0061361C" w:rsidRPr="00F371EF" w:rsidRDefault="0061361C" w:rsidP="0061361C">
      <w:pPr>
        <w:ind w:left="11199"/>
        <w:rPr>
          <w:sz w:val="22"/>
          <w:szCs w:val="22"/>
        </w:rPr>
      </w:pPr>
      <w:r w:rsidRPr="00F371EF">
        <w:rPr>
          <w:sz w:val="22"/>
          <w:szCs w:val="22"/>
        </w:rPr>
        <w:t xml:space="preserve">Приложение № </w:t>
      </w:r>
      <w:r w:rsidR="00A74C0D">
        <w:rPr>
          <w:sz w:val="22"/>
          <w:szCs w:val="22"/>
        </w:rPr>
        <w:t>1</w:t>
      </w:r>
    </w:p>
    <w:p w14:paraId="0F958036" w14:textId="77777777" w:rsidR="0061361C" w:rsidRPr="00F371EF" w:rsidRDefault="0061361C" w:rsidP="0061361C">
      <w:pPr>
        <w:ind w:left="11199"/>
        <w:rPr>
          <w:sz w:val="22"/>
          <w:szCs w:val="22"/>
        </w:rPr>
      </w:pPr>
      <w:r w:rsidRPr="00F371EF">
        <w:rPr>
          <w:sz w:val="22"/>
          <w:szCs w:val="22"/>
        </w:rPr>
        <w:t xml:space="preserve">к </w:t>
      </w:r>
      <w:r>
        <w:rPr>
          <w:sz w:val="22"/>
          <w:szCs w:val="22"/>
        </w:rPr>
        <w:t>Договору</w:t>
      </w:r>
    </w:p>
    <w:p w14:paraId="7564561B" w14:textId="77777777" w:rsidR="0061361C" w:rsidRPr="00F371EF" w:rsidRDefault="0061361C" w:rsidP="0061361C">
      <w:pPr>
        <w:ind w:left="11199" w:hanging="10"/>
        <w:rPr>
          <w:sz w:val="22"/>
          <w:szCs w:val="22"/>
        </w:rPr>
      </w:pPr>
    </w:p>
    <w:p w14:paraId="25483662" w14:textId="77777777" w:rsidR="0061361C" w:rsidRPr="00F371EF" w:rsidRDefault="0061361C" w:rsidP="0061361C">
      <w:pPr>
        <w:rPr>
          <w:sz w:val="22"/>
          <w:szCs w:val="22"/>
        </w:rPr>
      </w:pPr>
    </w:p>
    <w:p w14:paraId="5E5B08B8" w14:textId="77777777" w:rsidR="0061361C" w:rsidRPr="00F371EF" w:rsidRDefault="0061361C" w:rsidP="0061361C">
      <w:pPr>
        <w:rPr>
          <w:sz w:val="22"/>
          <w:szCs w:val="22"/>
        </w:rPr>
      </w:pPr>
      <w:r w:rsidRPr="00F371EF">
        <w:rPr>
          <w:sz w:val="22"/>
          <w:szCs w:val="22"/>
        </w:rPr>
        <w:t>Компания</w:t>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p>
    <w:p w14:paraId="656A60BF" w14:textId="77777777" w:rsidR="0061361C" w:rsidRPr="00F371EF" w:rsidRDefault="0061361C" w:rsidP="0061361C">
      <w:pPr>
        <w:rPr>
          <w:sz w:val="22"/>
          <w:szCs w:val="22"/>
        </w:rPr>
      </w:pPr>
      <w:r w:rsidRPr="00F371EF">
        <w:rPr>
          <w:sz w:val="22"/>
          <w:szCs w:val="22"/>
        </w:rPr>
        <w:t>Период</w:t>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p>
    <w:p w14:paraId="3D0E5A6D" w14:textId="77777777" w:rsidR="0061361C" w:rsidRPr="00F371EF" w:rsidRDefault="0061361C" w:rsidP="0061361C">
      <w:pPr>
        <w:rPr>
          <w:sz w:val="22"/>
          <w:szCs w:val="22"/>
        </w:rPr>
      </w:pPr>
      <w:r w:rsidRPr="00F371EF">
        <w:rPr>
          <w:sz w:val="22"/>
          <w:szCs w:val="22"/>
        </w:rPr>
        <w:t>Количество поездок в отчетном периоде</w:t>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r w:rsidRPr="00F371EF">
        <w:rPr>
          <w:sz w:val="22"/>
          <w:szCs w:val="22"/>
        </w:rPr>
        <w:tab/>
      </w:r>
    </w:p>
    <w:p w14:paraId="6AAFD5AC" w14:textId="77777777" w:rsidR="0061361C" w:rsidRPr="00F371EF" w:rsidRDefault="0061361C" w:rsidP="0061361C">
      <w:pPr>
        <w:rPr>
          <w:sz w:val="22"/>
          <w:szCs w:val="22"/>
        </w:rPr>
      </w:pPr>
      <w:r w:rsidRPr="00F371EF">
        <w:rPr>
          <w:sz w:val="22"/>
          <w:szCs w:val="22"/>
        </w:rPr>
        <w:t>Общая стоимость с НДС</w:t>
      </w:r>
      <w:r w:rsidRPr="00F371EF">
        <w:rPr>
          <w:sz w:val="22"/>
          <w:szCs w:val="22"/>
        </w:rPr>
        <w:tab/>
      </w:r>
      <w:r w:rsidRPr="00F371EF">
        <w:rPr>
          <w:sz w:val="22"/>
          <w:szCs w:val="22"/>
        </w:rPr>
        <w:tab/>
      </w:r>
    </w:p>
    <w:p w14:paraId="76A50BA9" w14:textId="77777777" w:rsidR="0061361C" w:rsidRPr="00F371EF" w:rsidRDefault="0061361C" w:rsidP="0061361C">
      <w:pPr>
        <w:jc w:val="center"/>
        <w:rPr>
          <w:sz w:val="22"/>
          <w:szCs w:val="22"/>
        </w:rPr>
      </w:pPr>
    </w:p>
    <w:p w14:paraId="34BD4CFA" w14:textId="77777777" w:rsidR="0061361C" w:rsidRPr="00F371EF" w:rsidRDefault="0061361C" w:rsidP="0061361C">
      <w:pPr>
        <w:jc w:val="center"/>
        <w:rPr>
          <w:sz w:val="22"/>
          <w:szCs w:val="22"/>
        </w:rPr>
      </w:pPr>
    </w:p>
    <w:p w14:paraId="5D3EF2F4" w14:textId="77777777" w:rsidR="0061361C" w:rsidRPr="00F371EF" w:rsidRDefault="0061361C" w:rsidP="0061361C">
      <w:pPr>
        <w:jc w:val="center"/>
        <w:rPr>
          <w:sz w:val="22"/>
          <w:szCs w:val="22"/>
        </w:rPr>
      </w:pPr>
      <w:bookmarkStart w:id="5" w:name="_Hlk495351300"/>
      <w:r w:rsidRPr="00F371EF">
        <w:rPr>
          <w:sz w:val="22"/>
          <w:szCs w:val="22"/>
        </w:rPr>
        <w:t>Детализированный отчет об оказанных услугах за «____» _____________201___ года.</w:t>
      </w:r>
      <w:bookmarkEnd w:id="5"/>
    </w:p>
    <w:p w14:paraId="52FB5634" w14:textId="77777777" w:rsidR="0061361C" w:rsidRPr="00F371EF" w:rsidRDefault="0061361C" w:rsidP="0061361C">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
        <w:gridCol w:w="551"/>
        <w:gridCol w:w="427"/>
        <w:gridCol w:w="279"/>
        <w:gridCol w:w="584"/>
        <w:gridCol w:w="323"/>
        <w:gridCol w:w="646"/>
        <w:gridCol w:w="584"/>
        <w:gridCol w:w="438"/>
        <w:gridCol w:w="450"/>
        <w:gridCol w:w="472"/>
        <w:gridCol w:w="261"/>
        <w:gridCol w:w="1077"/>
        <w:gridCol w:w="916"/>
        <w:gridCol w:w="680"/>
        <w:gridCol w:w="624"/>
        <w:gridCol w:w="525"/>
        <w:gridCol w:w="525"/>
        <w:gridCol w:w="403"/>
        <w:gridCol w:w="652"/>
        <w:gridCol w:w="652"/>
        <w:gridCol w:w="531"/>
        <w:gridCol w:w="773"/>
        <w:gridCol w:w="602"/>
        <w:gridCol w:w="795"/>
        <w:gridCol w:w="605"/>
        <w:gridCol w:w="382"/>
        <w:gridCol w:w="459"/>
      </w:tblGrid>
      <w:tr w:rsidR="0061361C" w:rsidRPr="00F371EF" w14:paraId="4F9BBD1D" w14:textId="77777777" w:rsidTr="00C14006">
        <w:tc>
          <w:tcPr>
            <w:tcW w:w="98" w:type="pct"/>
            <w:shd w:val="clear" w:color="auto" w:fill="auto"/>
          </w:tcPr>
          <w:p w14:paraId="0F26E162" w14:textId="77777777" w:rsidR="0061361C" w:rsidRPr="00F371EF" w:rsidRDefault="0061361C" w:rsidP="00C14006">
            <w:pPr>
              <w:jc w:val="center"/>
              <w:rPr>
                <w:sz w:val="22"/>
                <w:szCs w:val="22"/>
              </w:rPr>
            </w:pPr>
            <w:r w:rsidRPr="00F371EF">
              <w:rPr>
                <w:sz w:val="22"/>
                <w:szCs w:val="22"/>
              </w:rPr>
              <w:t>№ п/п</w:t>
            </w:r>
          </w:p>
        </w:tc>
        <w:tc>
          <w:tcPr>
            <w:tcW w:w="178" w:type="pct"/>
            <w:shd w:val="clear" w:color="auto" w:fill="auto"/>
          </w:tcPr>
          <w:p w14:paraId="61A133EE" w14:textId="77777777" w:rsidR="0061361C" w:rsidRPr="00F371EF" w:rsidRDefault="0061361C" w:rsidP="00C14006">
            <w:pPr>
              <w:jc w:val="center"/>
              <w:rPr>
                <w:sz w:val="22"/>
                <w:szCs w:val="22"/>
              </w:rPr>
            </w:pPr>
            <w:r w:rsidRPr="00F371EF">
              <w:rPr>
                <w:sz w:val="22"/>
                <w:szCs w:val="22"/>
              </w:rPr>
              <w:t>Дата заказа</w:t>
            </w:r>
          </w:p>
        </w:tc>
        <w:tc>
          <w:tcPr>
            <w:tcW w:w="138" w:type="pct"/>
            <w:shd w:val="clear" w:color="auto" w:fill="auto"/>
          </w:tcPr>
          <w:p w14:paraId="00522EAC" w14:textId="77777777" w:rsidR="0061361C" w:rsidRPr="00F371EF" w:rsidRDefault="0061361C" w:rsidP="00C14006">
            <w:pPr>
              <w:ind w:left="-168" w:right="-108"/>
              <w:jc w:val="center"/>
              <w:rPr>
                <w:sz w:val="22"/>
                <w:szCs w:val="22"/>
              </w:rPr>
            </w:pPr>
            <w:r w:rsidRPr="00F371EF">
              <w:rPr>
                <w:sz w:val="22"/>
                <w:szCs w:val="22"/>
              </w:rPr>
              <w:t>Время заказа</w:t>
            </w:r>
          </w:p>
        </w:tc>
        <w:tc>
          <w:tcPr>
            <w:tcW w:w="90" w:type="pct"/>
            <w:shd w:val="clear" w:color="auto" w:fill="auto"/>
          </w:tcPr>
          <w:p w14:paraId="6BD51D9A" w14:textId="77777777" w:rsidR="0061361C" w:rsidRPr="00F371EF" w:rsidRDefault="0061361C" w:rsidP="00C14006">
            <w:pPr>
              <w:ind w:left="-108" w:right="-108"/>
              <w:jc w:val="center"/>
              <w:rPr>
                <w:sz w:val="22"/>
                <w:szCs w:val="22"/>
              </w:rPr>
            </w:pPr>
            <w:r w:rsidRPr="00F371EF">
              <w:rPr>
                <w:sz w:val="22"/>
                <w:szCs w:val="22"/>
              </w:rPr>
              <w:t>Кто заказал</w:t>
            </w:r>
          </w:p>
        </w:tc>
        <w:tc>
          <w:tcPr>
            <w:tcW w:w="188" w:type="pct"/>
          </w:tcPr>
          <w:p w14:paraId="69DD81B9" w14:textId="77777777" w:rsidR="0061361C" w:rsidRPr="00F371EF" w:rsidRDefault="0061361C" w:rsidP="00C14006">
            <w:pPr>
              <w:jc w:val="center"/>
              <w:rPr>
                <w:sz w:val="22"/>
                <w:szCs w:val="22"/>
              </w:rPr>
            </w:pPr>
            <w:r w:rsidRPr="00F371EF">
              <w:rPr>
                <w:sz w:val="22"/>
                <w:szCs w:val="22"/>
              </w:rPr>
              <w:t>День недели завершения заказа</w:t>
            </w:r>
          </w:p>
        </w:tc>
        <w:tc>
          <w:tcPr>
            <w:tcW w:w="104" w:type="pct"/>
          </w:tcPr>
          <w:p w14:paraId="71C68A45" w14:textId="77777777" w:rsidR="0061361C" w:rsidRPr="00F371EF" w:rsidRDefault="0061361C" w:rsidP="00C14006">
            <w:pPr>
              <w:jc w:val="center"/>
              <w:rPr>
                <w:sz w:val="22"/>
                <w:szCs w:val="22"/>
              </w:rPr>
            </w:pPr>
            <w:r w:rsidRPr="00F371EF">
              <w:rPr>
                <w:sz w:val="22"/>
                <w:szCs w:val="22"/>
              </w:rPr>
              <w:t>ФИО</w:t>
            </w:r>
          </w:p>
        </w:tc>
        <w:tc>
          <w:tcPr>
            <w:tcW w:w="208" w:type="pct"/>
          </w:tcPr>
          <w:p w14:paraId="68B360C4" w14:textId="77777777" w:rsidR="0061361C" w:rsidRPr="00F371EF" w:rsidRDefault="0061361C" w:rsidP="00C14006">
            <w:pPr>
              <w:jc w:val="center"/>
              <w:rPr>
                <w:sz w:val="22"/>
                <w:szCs w:val="22"/>
              </w:rPr>
            </w:pPr>
            <w:r w:rsidRPr="00F371EF">
              <w:rPr>
                <w:sz w:val="22"/>
                <w:szCs w:val="22"/>
              </w:rPr>
              <w:t>Группа</w:t>
            </w:r>
          </w:p>
        </w:tc>
        <w:tc>
          <w:tcPr>
            <w:tcW w:w="188" w:type="pct"/>
          </w:tcPr>
          <w:p w14:paraId="44942807" w14:textId="77777777" w:rsidR="0061361C" w:rsidRPr="00F371EF" w:rsidRDefault="0061361C" w:rsidP="00C14006">
            <w:pPr>
              <w:jc w:val="center"/>
              <w:rPr>
                <w:sz w:val="22"/>
                <w:szCs w:val="22"/>
              </w:rPr>
            </w:pPr>
            <w:r w:rsidRPr="00F371EF">
              <w:rPr>
                <w:sz w:val="22"/>
                <w:szCs w:val="22"/>
              </w:rPr>
              <w:t>Телефон</w:t>
            </w:r>
          </w:p>
        </w:tc>
        <w:tc>
          <w:tcPr>
            <w:tcW w:w="141" w:type="pct"/>
          </w:tcPr>
          <w:p w14:paraId="02D072CF" w14:textId="77777777" w:rsidR="0061361C" w:rsidRPr="00F371EF" w:rsidRDefault="0061361C" w:rsidP="00C14006">
            <w:pPr>
              <w:jc w:val="center"/>
              <w:rPr>
                <w:sz w:val="22"/>
                <w:szCs w:val="22"/>
              </w:rPr>
            </w:pPr>
            <w:r w:rsidRPr="00F371EF">
              <w:rPr>
                <w:sz w:val="22"/>
                <w:szCs w:val="22"/>
              </w:rPr>
              <w:t>Город</w:t>
            </w:r>
          </w:p>
        </w:tc>
        <w:tc>
          <w:tcPr>
            <w:tcW w:w="145" w:type="pct"/>
          </w:tcPr>
          <w:p w14:paraId="11D10FA5" w14:textId="77777777" w:rsidR="0061361C" w:rsidRPr="00F371EF" w:rsidRDefault="0061361C" w:rsidP="00C14006">
            <w:pPr>
              <w:rPr>
                <w:sz w:val="22"/>
                <w:szCs w:val="22"/>
              </w:rPr>
            </w:pPr>
            <w:r w:rsidRPr="00F371EF">
              <w:rPr>
                <w:sz w:val="22"/>
                <w:szCs w:val="22"/>
                <w:lang w:val="en-US"/>
              </w:rPr>
              <w:t xml:space="preserve">ID </w:t>
            </w:r>
            <w:r w:rsidRPr="00F371EF">
              <w:rPr>
                <w:sz w:val="22"/>
                <w:szCs w:val="22"/>
              </w:rPr>
              <w:t>сотрудника</w:t>
            </w:r>
          </w:p>
        </w:tc>
        <w:tc>
          <w:tcPr>
            <w:tcW w:w="152" w:type="pct"/>
          </w:tcPr>
          <w:p w14:paraId="1C51F960" w14:textId="77777777" w:rsidR="0061361C" w:rsidRPr="00F371EF" w:rsidRDefault="0061361C" w:rsidP="00C14006">
            <w:pPr>
              <w:jc w:val="center"/>
              <w:rPr>
                <w:sz w:val="22"/>
                <w:szCs w:val="22"/>
              </w:rPr>
            </w:pPr>
            <w:r w:rsidRPr="00F371EF">
              <w:rPr>
                <w:sz w:val="22"/>
                <w:szCs w:val="22"/>
                <w:lang w:val="en-US"/>
              </w:rPr>
              <w:t xml:space="preserve">ID </w:t>
            </w:r>
            <w:r w:rsidRPr="00F371EF">
              <w:rPr>
                <w:sz w:val="22"/>
                <w:szCs w:val="22"/>
              </w:rPr>
              <w:t>заказа</w:t>
            </w:r>
          </w:p>
        </w:tc>
        <w:tc>
          <w:tcPr>
            <w:tcW w:w="84" w:type="pct"/>
          </w:tcPr>
          <w:p w14:paraId="0FD8867C" w14:textId="77777777" w:rsidR="0061361C" w:rsidRPr="00F371EF" w:rsidRDefault="0061361C" w:rsidP="00C14006">
            <w:pPr>
              <w:jc w:val="center"/>
              <w:rPr>
                <w:sz w:val="22"/>
                <w:szCs w:val="22"/>
              </w:rPr>
            </w:pPr>
            <w:r w:rsidRPr="00F371EF">
              <w:rPr>
                <w:sz w:val="22"/>
                <w:szCs w:val="22"/>
              </w:rPr>
              <w:t>Город</w:t>
            </w:r>
          </w:p>
        </w:tc>
        <w:tc>
          <w:tcPr>
            <w:tcW w:w="347" w:type="pct"/>
          </w:tcPr>
          <w:p w14:paraId="00ABF5C7" w14:textId="77777777" w:rsidR="0061361C" w:rsidRPr="00F371EF" w:rsidRDefault="0061361C" w:rsidP="00C14006">
            <w:pPr>
              <w:jc w:val="center"/>
              <w:rPr>
                <w:sz w:val="22"/>
                <w:szCs w:val="22"/>
              </w:rPr>
            </w:pPr>
            <w:r w:rsidRPr="00F371EF">
              <w:rPr>
                <w:sz w:val="22"/>
                <w:szCs w:val="22"/>
              </w:rPr>
              <w:t>Адрес подачи</w:t>
            </w:r>
          </w:p>
        </w:tc>
        <w:tc>
          <w:tcPr>
            <w:tcW w:w="295" w:type="pct"/>
          </w:tcPr>
          <w:p w14:paraId="600085A5" w14:textId="77777777" w:rsidR="0061361C" w:rsidRPr="00F371EF" w:rsidRDefault="0061361C" w:rsidP="00C14006">
            <w:pPr>
              <w:jc w:val="center"/>
              <w:rPr>
                <w:sz w:val="22"/>
                <w:szCs w:val="22"/>
              </w:rPr>
            </w:pPr>
            <w:r w:rsidRPr="00F371EF">
              <w:rPr>
                <w:sz w:val="22"/>
                <w:szCs w:val="22"/>
              </w:rPr>
              <w:t>Промежуточные адреса</w:t>
            </w:r>
          </w:p>
        </w:tc>
        <w:tc>
          <w:tcPr>
            <w:tcW w:w="219" w:type="pct"/>
            <w:shd w:val="clear" w:color="auto" w:fill="auto"/>
          </w:tcPr>
          <w:p w14:paraId="0F13E72F" w14:textId="77777777" w:rsidR="0061361C" w:rsidRPr="00F371EF" w:rsidRDefault="0061361C" w:rsidP="00C14006">
            <w:pPr>
              <w:jc w:val="center"/>
              <w:rPr>
                <w:sz w:val="22"/>
                <w:szCs w:val="22"/>
              </w:rPr>
            </w:pPr>
            <w:r w:rsidRPr="00F371EF">
              <w:rPr>
                <w:sz w:val="22"/>
                <w:szCs w:val="22"/>
              </w:rPr>
              <w:t>Адрес назначения</w:t>
            </w:r>
          </w:p>
        </w:tc>
        <w:tc>
          <w:tcPr>
            <w:tcW w:w="201" w:type="pct"/>
          </w:tcPr>
          <w:p w14:paraId="0998A5A8" w14:textId="77777777" w:rsidR="0061361C" w:rsidRPr="00F371EF" w:rsidRDefault="0061361C" w:rsidP="00C14006">
            <w:pPr>
              <w:jc w:val="center"/>
              <w:rPr>
                <w:sz w:val="22"/>
                <w:szCs w:val="22"/>
              </w:rPr>
            </w:pPr>
            <w:r w:rsidRPr="00F371EF">
              <w:rPr>
                <w:sz w:val="22"/>
                <w:szCs w:val="22"/>
              </w:rPr>
              <w:t>Прибытие такси</w:t>
            </w:r>
          </w:p>
        </w:tc>
        <w:tc>
          <w:tcPr>
            <w:tcW w:w="169" w:type="pct"/>
            <w:shd w:val="clear" w:color="auto" w:fill="auto"/>
          </w:tcPr>
          <w:p w14:paraId="4017DE9F" w14:textId="77777777" w:rsidR="0061361C" w:rsidRPr="00F371EF" w:rsidRDefault="0061361C" w:rsidP="00C14006">
            <w:pPr>
              <w:jc w:val="center"/>
              <w:rPr>
                <w:sz w:val="22"/>
                <w:szCs w:val="22"/>
              </w:rPr>
            </w:pPr>
            <w:r w:rsidRPr="00F371EF">
              <w:rPr>
                <w:sz w:val="22"/>
                <w:szCs w:val="22"/>
              </w:rPr>
              <w:t>Начало поездки</w:t>
            </w:r>
          </w:p>
        </w:tc>
        <w:tc>
          <w:tcPr>
            <w:tcW w:w="169" w:type="pct"/>
            <w:shd w:val="clear" w:color="auto" w:fill="auto"/>
          </w:tcPr>
          <w:p w14:paraId="6EC44344" w14:textId="77777777" w:rsidR="0061361C" w:rsidRPr="00F371EF" w:rsidRDefault="0061361C" w:rsidP="00C14006">
            <w:pPr>
              <w:jc w:val="center"/>
              <w:rPr>
                <w:sz w:val="22"/>
                <w:szCs w:val="22"/>
              </w:rPr>
            </w:pPr>
            <w:r w:rsidRPr="00F371EF">
              <w:rPr>
                <w:sz w:val="22"/>
                <w:szCs w:val="22"/>
              </w:rPr>
              <w:t>Конец поездки</w:t>
            </w:r>
          </w:p>
        </w:tc>
        <w:tc>
          <w:tcPr>
            <w:tcW w:w="130" w:type="pct"/>
            <w:shd w:val="clear" w:color="auto" w:fill="auto"/>
          </w:tcPr>
          <w:p w14:paraId="7A5568CF" w14:textId="77777777" w:rsidR="0061361C" w:rsidRPr="00F371EF" w:rsidRDefault="0061361C" w:rsidP="00C14006">
            <w:pPr>
              <w:ind w:left="-106" w:right="-112"/>
              <w:jc w:val="center"/>
              <w:rPr>
                <w:sz w:val="22"/>
                <w:szCs w:val="22"/>
              </w:rPr>
            </w:pPr>
            <w:r w:rsidRPr="00F371EF">
              <w:rPr>
                <w:sz w:val="22"/>
                <w:szCs w:val="22"/>
              </w:rPr>
              <w:t>Тариф</w:t>
            </w:r>
          </w:p>
        </w:tc>
        <w:tc>
          <w:tcPr>
            <w:tcW w:w="210" w:type="pct"/>
          </w:tcPr>
          <w:p w14:paraId="39A2B6A0" w14:textId="77777777" w:rsidR="0061361C" w:rsidRPr="00F371EF" w:rsidRDefault="0061361C" w:rsidP="00C14006">
            <w:pPr>
              <w:jc w:val="center"/>
              <w:rPr>
                <w:sz w:val="22"/>
                <w:szCs w:val="22"/>
              </w:rPr>
            </w:pPr>
            <w:r w:rsidRPr="00F371EF">
              <w:rPr>
                <w:sz w:val="22"/>
                <w:szCs w:val="22"/>
              </w:rPr>
              <w:t>Центр затрат</w:t>
            </w:r>
          </w:p>
        </w:tc>
        <w:tc>
          <w:tcPr>
            <w:tcW w:w="210" w:type="pct"/>
          </w:tcPr>
          <w:p w14:paraId="3244E17B" w14:textId="77777777" w:rsidR="0061361C" w:rsidRPr="00F371EF" w:rsidRDefault="0061361C" w:rsidP="00C14006">
            <w:pPr>
              <w:jc w:val="center"/>
              <w:rPr>
                <w:sz w:val="22"/>
                <w:szCs w:val="22"/>
              </w:rPr>
            </w:pPr>
            <w:r w:rsidRPr="00F371EF">
              <w:rPr>
                <w:sz w:val="22"/>
                <w:szCs w:val="22"/>
              </w:rPr>
              <w:t>Комментарий</w:t>
            </w:r>
          </w:p>
        </w:tc>
        <w:tc>
          <w:tcPr>
            <w:tcW w:w="171" w:type="pct"/>
          </w:tcPr>
          <w:p w14:paraId="178AFEDB" w14:textId="77777777" w:rsidR="0061361C" w:rsidRPr="00F371EF" w:rsidRDefault="0061361C" w:rsidP="00C14006">
            <w:pPr>
              <w:jc w:val="center"/>
              <w:rPr>
                <w:sz w:val="22"/>
                <w:szCs w:val="22"/>
              </w:rPr>
            </w:pPr>
            <w:r w:rsidRPr="00F371EF">
              <w:rPr>
                <w:sz w:val="22"/>
                <w:szCs w:val="22"/>
              </w:rPr>
              <w:t xml:space="preserve">Пройденное </w:t>
            </w:r>
            <w:proofErr w:type="spellStart"/>
            <w:r w:rsidRPr="00F371EF">
              <w:rPr>
                <w:sz w:val="22"/>
                <w:szCs w:val="22"/>
              </w:rPr>
              <w:t>расстояне</w:t>
            </w:r>
            <w:proofErr w:type="spellEnd"/>
          </w:p>
        </w:tc>
        <w:tc>
          <w:tcPr>
            <w:tcW w:w="249" w:type="pct"/>
            <w:shd w:val="clear" w:color="auto" w:fill="auto"/>
          </w:tcPr>
          <w:p w14:paraId="4A5FE2DC" w14:textId="77777777" w:rsidR="0061361C" w:rsidRPr="00F371EF" w:rsidRDefault="0061361C" w:rsidP="00C14006">
            <w:pPr>
              <w:jc w:val="center"/>
              <w:rPr>
                <w:sz w:val="22"/>
                <w:szCs w:val="22"/>
              </w:rPr>
            </w:pPr>
            <w:proofErr w:type="spellStart"/>
            <w:r w:rsidRPr="00F371EF">
              <w:rPr>
                <w:sz w:val="22"/>
                <w:szCs w:val="22"/>
              </w:rPr>
              <w:t>Cтоимость</w:t>
            </w:r>
            <w:proofErr w:type="spellEnd"/>
            <w:r w:rsidRPr="00F371EF">
              <w:rPr>
                <w:sz w:val="22"/>
                <w:szCs w:val="22"/>
              </w:rPr>
              <w:t xml:space="preserve"> поездки</w:t>
            </w:r>
          </w:p>
        </w:tc>
        <w:tc>
          <w:tcPr>
            <w:tcW w:w="194" w:type="pct"/>
            <w:shd w:val="clear" w:color="auto" w:fill="auto"/>
          </w:tcPr>
          <w:p w14:paraId="5B8F00D0" w14:textId="77777777" w:rsidR="0061361C" w:rsidRPr="00F371EF" w:rsidRDefault="0061361C" w:rsidP="00C14006">
            <w:pPr>
              <w:ind w:left="-108" w:right="-67"/>
              <w:jc w:val="center"/>
              <w:rPr>
                <w:sz w:val="22"/>
                <w:szCs w:val="22"/>
              </w:rPr>
            </w:pPr>
            <w:proofErr w:type="spellStart"/>
            <w:r w:rsidRPr="00F371EF">
              <w:rPr>
                <w:sz w:val="22"/>
                <w:szCs w:val="22"/>
              </w:rPr>
              <w:t>Cтоимость</w:t>
            </w:r>
            <w:proofErr w:type="spellEnd"/>
            <w:r w:rsidRPr="00F371EF">
              <w:rPr>
                <w:sz w:val="22"/>
                <w:szCs w:val="22"/>
              </w:rPr>
              <w:t xml:space="preserve"> ожидания</w:t>
            </w:r>
          </w:p>
        </w:tc>
        <w:tc>
          <w:tcPr>
            <w:tcW w:w="256" w:type="pct"/>
          </w:tcPr>
          <w:p w14:paraId="181F252D" w14:textId="77777777" w:rsidR="0061361C" w:rsidRPr="00F371EF" w:rsidRDefault="0061361C" w:rsidP="00C14006">
            <w:pPr>
              <w:jc w:val="center"/>
              <w:rPr>
                <w:sz w:val="22"/>
                <w:szCs w:val="22"/>
              </w:rPr>
            </w:pPr>
            <w:r w:rsidRPr="00F371EF">
              <w:rPr>
                <w:sz w:val="22"/>
                <w:szCs w:val="22"/>
              </w:rPr>
              <w:t>Дополнительные опции</w:t>
            </w:r>
          </w:p>
        </w:tc>
        <w:tc>
          <w:tcPr>
            <w:tcW w:w="195" w:type="pct"/>
            <w:shd w:val="clear" w:color="auto" w:fill="auto"/>
          </w:tcPr>
          <w:p w14:paraId="7DE1DB41" w14:textId="77777777" w:rsidR="0061361C" w:rsidRPr="00F371EF" w:rsidRDefault="0061361C" w:rsidP="00C14006">
            <w:pPr>
              <w:jc w:val="center"/>
              <w:rPr>
                <w:sz w:val="22"/>
                <w:szCs w:val="22"/>
              </w:rPr>
            </w:pPr>
            <w:r w:rsidRPr="00F371EF">
              <w:rPr>
                <w:sz w:val="22"/>
                <w:szCs w:val="22"/>
              </w:rPr>
              <w:t>Сумма без НДС</w:t>
            </w:r>
          </w:p>
        </w:tc>
        <w:tc>
          <w:tcPr>
            <w:tcW w:w="123" w:type="pct"/>
            <w:shd w:val="clear" w:color="auto" w:fill="auto"/>
          </w:tcPr>
          <w:p w14:paraId="5CA53762" w14:textId="77777777" w:rsidR="0061361C" w:rsidRPr="00F371EF" w:rsidRDefault="0061361C" w:rsidP="00C14006">
            <w:pPr>
              <w:jc w:val="center"/>
              <w:rPr>
                <w:sz w:val="22"/>
                <w:szCs w:val="22"/>
              </w:rPr>
            </w:pPr>
            <w:r w:rsidRPr="00F371EF">
              <w:rPr>
                <w:sz w:val="22"/>
                <w:szCs w:val="22"/>
              </w:rPr>
              <w:t>НДС</w:t>
            </w:r>
          </w:p>
        </w:tc>
        <w:tc>
          <w:tcPr>
            <w:tcW w:w="148" w:type="pct"/>
            <w:shd w:val="clear" w:color="auto" w:fill="auto"/>
          </w:tcPr>
          <w:p w14:paraId="494AA4A9" w14:textId="77777777" w:rsidR="0061361C" w:rsidRPr="00F371EF" w:rsidRDefault="0061361C" w:rsidP="00C14006">
            <w:pPr>
              <w:jc w:val="center"/>
              <w:rPr>
                <w:sz w:val="22"/>
                <w:szCs w:val="22"/>
              </w:rPr>
            </w:pPr>
            <w:r w:rsidRPr="00F371EF">
              <w:rPr>
                <w:sz w:val="22"/>
                <w:szCs w:val="22"/>
              </w:rPr>
              <w:t>Сумма с НДС</w:t>
            </w:r>
          </w:p>
        </w:tc>
      </w:tr>
      <w:tr w:rsidR="0061361C" w:rsidRPr="00F371EF" w14:paraId="15DB0B2A" w14:textId="77777777" w:rsidTr="00C14006">
        <w:tc>
          <w:tcPr>
            <w:tcW w:w="98" w:type="pct"/>
            <w:shd w:val="clear" w:color="auto" w:fill="auto"/>
          </w:tcPr>
          <w:p w14:paraId="24B2D395" w14:textId="77777777" w:rsidR="0061361C" w:rsidRPr="00F371EF" w:rsidRDefault="0061361C" w:rsidP="00C14006">
            <w:pPr>
              <w:jc w:val="center"/>
              <w:rPr>
                <w:sz w:val="22"/>
                <w:szCs w:val="22"/>
              </w:rPr>
            </w:pPr>
            <w:r w:rsidRPr="00F371EF">
              <w:rPr>
                <w:sz w:val="22"/>
                <w:szCs w:val="22"/>
              </w:rPr>
              <w:t>1</w:t>
            </w:r>
          </w:p>
        </w:tc>
        <w:tc>
          <w:tcPr>
            <w:tcW w:w="178" w:type="pct"/>
            <w:shd w:val="clear" w:color="auto" w:fill="auto"/>
          </w:tcPr>
          <w:p w14:paraId="7B6BD0FE" w14:textId="77777777" w:rsidR="0061361C" w:rsidRPr="00F371EF" w:rsidRDefault="0061361C" w:rsidP="00C14006">
            <w:pPr>
              <w:jc w:val="center"/>
              <w:rPr>
                <w:sz w:val="22"/>
                <w:szCs w:val="22"/>
              </w:rPr>
            </w:pPr>
          </w:p>
        </w:tc>
        <w:tc>
          <w:tcPr>
            <w:tcW w:w="138" w:type="pct"/>
            <w:shd w:val="clear" w:color="auto" w:fill="auto"/>
          </w:tcPr>
          <w:p w14:paraId="723DA69E" w14:textId="77777777" w:rsidR="0061361C" w:rsidRPr="00F371EF" w:rsidRDefault="0061361C" w:rsidP="00C14006">
            <w:pPr>
              <w:jc w:val="center"/>
              <w:rPr>
                <w:sz w:val="22"/>
                <w:szCs w:val="22"/>
              </w:rPr>
            </w:pPr>
          </w:p>
        </w:tc>
        <w:tc>
          <w:tcPr>
            <w:tcW w:w="90" w:type="pct"/>
            <w:shd w:val="clear" w:color="auto" w:fill="auto"/>
          </w:tcPr>
          <w:p w14:paraId="422DEF76" w14:textId="77777777" w:rsidR="0061361C" w:rsidRPr="00F371EF" w:rsidRDefault="0061361C" w:rsidP="00C14006">
            <w:pPr>
              <w:jc w:val="center"/>
              <w:rPr>
                <w:sz w:val="22"/>
                <w:szCs w:val="22"/>
              </w:rPr>
            </w:pPr>
          </w:p>
        </w:tc>
        <w:tc>
          <w:tcPr>
            <w:tcW w:w="188" w:type="pct"/>
          </w:tcPr>
          <w:p w14:paraId="774869A4" w14:textId="77777777" w:rsidR="0061361C" w:rsidRPr="00F371EF" w:rsidRDefault="0061361C" w:rsidP="00C14006">
            <w:pPr>
              <w:jc w:val="center"/>
              <w:rPr>
                <w:sz w:val="22"/>
                <w:szCs w:val="22"/>
              </w:rPr>
            </w:pPr>
          </w:p>
        </w:tc>
        <w:tc>
          <w:tcPr>
            <w:tcW w:w="104" w:type="pct"/>
          </w:tcPr>
          <w:p w14:paraId="3009A85F" w14:textId="77777777" w:rsidR="0061361C" w:rsidRPr="00F371EF" w:rsidRDefault="0061361C" w:rsidP="00C14006">
            <w:pPr>
              <w:jc w:val="center"/>
              <w:rPr>
                <w:sz w:val="22"/>
                <w:szCs w:val="22"/>
              </w:rPr>
            </w:pPr>
          </w:p>
        </w:tc>
        <w:tc>
          <w:tcPr>
            <w:tcW w:w="208" w:type="pct"/>
          </w:tcPr>
          <w:p w14:paraId="7D8D1EA6" w14:textId="77777777" w:rsidR="0061361C" w:rsidRPr="00F371EF" w:rsidRDefault="0061361C" w:rsidP="00C14006">
            <w:pPr>
              <w:jc w:val="center"/>
              <w:rPr>
                <w:sz w:val="22"/>
                <w:szCs w:val="22"/>
              </w:rPr>
            </w:pPr>
          </w:p>
        </w:tc>
        <w:tc>
          <w:tcPr>
            <w:tcW w:w="188" w:type="pct"/>
          </w:tcPr>
          <w:p w14:paraId="29DDB3DA" w14:textId="77777777" w:rsidR="0061361C" w:rsidRPr="00F371EF" w:rsidRDefault="0061361C" w:rsidP="00C14006">
            <w:pPr>
              <w:jc w:val="center"/>
              <w:rPr>
                <w:sz w:val="22"/>
                <w:szCs w:val="22"/>
              </w:rPr>
            </w:pPr>
          </w:p>
        </w:tc>
        <w:tc>
          <w:tcPr>
            <w:tcW w:w="141" w:type="pct"/>
          </w:tcPr>
          <w:p w14:paraId="39497B40" w14:textId="77777777" w:rsidR="0061361C" w:rsidRPr="00F371EF" w:rsidRDefault="0061361C" w:rsidP="00C14006">
            <w:pPr>
              <w:jc w:val="center"/>
              <w:rPr>
                <w:sz w:val="22"/>
                <w:szCs w:val="22"/>
              </w:rPr>
            </w:pPr>
          </w:p>
        </w:tc>
        <w:tc>
          <w:tcPr>
            <w:tcW w:w="145" w:type="pct"/>
          </w:tcPr>
          <w:p w14:paraId="530A23E9" w14:textId="77777777" w:rsidR="0061361C" w:rsidRPr="00F371EF" w:rsidRDefault="0061361C" w:rsidP="00C14006">
            <w:pPr>
              <w:jc w:val="center"/>
              <w:rPr>
                <w:sz w:val="22"/>
                <w:szCs w:val="22"/>
              </w:rPr>
            </w:pPr>
          </w:p>
        </w:tc>
        <w:tc>
          <w:tcPr>
            <w:tcW w:w="152" w:type="pct"/>
          </w:tcPr>
          <w:p w14:paraId="47107D6E" w14:textId="77777777" w:rsidR="0061361C" w:rsidRPr="00F371EF" w:rsidRDefault="0061361C" w:rsidP="00C14006">
            <w:pPr>
              <w:jc w:val="center"/>
              <w:rPr>
                <w:sz w:val="22"/>
                <w:szCs w:val="22"/>
              </w:rPr>
            </w:pPr>
          </w:p>
        </w:tc>
        <w:tc>
          <w:tcPr>
            <w:tcW w:w="84" w:type="pct"/>
          </w:tcPr>
          <w:p w14:paraId="5EA8D25B" w14:textId="77777777" w:rsidR="0061361C" w:rsidRPr="00F371EF" w:rsidRDefault="0061361C" w:rsidP="00C14006">
            <w:pPr>
              <w:jc w:val="center"/>
              <w:rPr>
                <w:sz w:val="22"/>
                <w:szCs w:val="22"/>
              </w:rPr>
            </w:pPr>
          </w:p>
        </w:tc>
        <w:tc>
          <w:tcPr>
            <w:tcW w:w="347" w:type="pct"/>
          </w:tcPr>
          <w:p w14:paraId="0D9ACE65" w14:textId="77777777" w:rsidR="0061361C" w:rsidRPr="00F371EF" w:rsidRDefault="0061361C" w:rsidP="00C14006">
            <w:pPr>
              <w:jc w:val="center"/>
              <w:rPr>
                <w:sz w:val="22"/>
                <w:szCs w:val="22"/>
              </w:rPr>
            </w:pPr>
          </w:p>
        </w:tc>
        <w:tc>
          <w:tcPr>
            <w:tcW w:w="295" w:type="pct"/>
          </w:tcPr>
          <w:p w14:paraId="06ECAA4C" w14:textId="77777777" w:rsidR="0061361C" w:rsidRPr="00F371EF" w:rsidRDefault="0061361C" w:rsidP="00C14006">
            <w:pPr>
              <w:jc w:val="center"/>
              <w:rPr>
                <w:sz w:val="22"/>
                <w:szCs w:val="22"/>
              </w:rPr>
            </w:pPr>
          </w:p>
        </w:tc>
        <w:tc>
          <w:tcPr>
            <w:tcW w:w="219" w:type="pct"/>
            <w:shd w:val="clear" w:color="auto" w:fill="auto"/>
          </w:tcPr>
          <w:p w14:paraId="404DE287" w14:textId="77777777" w:rsidR="0061361C" w:rsidRPr="00F371EF" w:rsidRDefault="0061361C" w:rsidP="00C14006">
            <w:pPr>
              <w:jc w:val="center"/>
              <w:rPr>
                <w:sz w:val="22"/>
                <w:szCs w:val="22"/>
              </w:rPr>
            </w:pPr>
          </w:p>
        </w:tc>
        <w:tc>
          <w:tcPr>
            <w:tcW w:w="201" w:type="pct"/>
          </w:tcPr>
          <w:p w14:paraId="06F8225F" w14:textId="77777777" w:rsidR="0061361C" w:rsidRPr="00F371EF" w:rsidRDefault="0061361C" w:rsidP="00C14006">
            <w:pPr>
              <w:jc w:val="center"/>
              <w:rPr>
                <w:sz w:val="22"/>
                <w:szCs w:val="22"/>
              </w:rPr>
            </w:pPr>
          </w:p>
        </w:tc>
        <w:tc>
          <w:tcPr>
            <w:tcW w:w="169" w:type="pct"/>
            <w:shd w:val="clear" w:color="auto" w:fill="auto"/>
          </w:tcPr>
          <w:p w14:paraId="784B5B5E" w14:textId="77777777" w:rsidR="0061361C" w:rsidRPr="00F371EF" w:rsidRDefault="0061361C" w:rsidP="00C14006">
            <w:pPr>
              <w:jc w:val="center"/>
              <w:rPr>
                <w:sz w:val="22"/>
                <w:szCs w:val="22"/>
              </w:rPr>
            </w:pPr>
          </w:p>
        </w:tc>
        <w:tc>
          <w:tcPr>
            <w:tcW w:w="169" w:type="pct"/>
            <w:shd w:val="clear" w:color="auto" w:fill="auto"/>
          </w:tcPr>
          <w:p w14:paraId="7DFD2293" w14:textId="77777777" w:rsidR="0061361C" w:rsidRPr="00F371EF" w:rsidRDefault="0061361C" w:rsidP="00C14006">
            <w:pPr>
              <w:jc w:val="center"/>
              <w:rPr>
                <w:sz w:val="22"/>
                <w:szCs w:val="22"/>
              </w:rPr>
            </w:pPr>
          </w:p>
        </w:tc>
        <w:tc>
          <w:tcPr>
            <w:tcW w:w="130" w:type="pct"/>
            <w:shd w:val="clear" w:color="auto" w:fill="auto"/>
          </w:tcPr>
          <w:p w14:paraId="7324644D" w14:textId="77777777" w:rsidR="0061361C" w:rsidRPr="00F371EF" w:rsidRDefault="0061361C" w:rsidP="00C14006">
            <w:pPr>
              <w:jc w:val="center"/>
              <w:rPr>
                <w:sz w:val="22"/>
                <w:szCs w:val="22"/>
              </w:rPr>
            </w:pPr>
          </w:p>
        </w:tc>
        <w:tc>
          <w:tcPr>
            <w:tcW w:w="210" w:type="pct"/>
          </w:tcPr>
          <w:p w14:paraId="5628C466" w14:textId="77777777" w:rsidR="0061361C" w:rsidRPr="00F371EF" w:rsidRDefault="0061361C" w:rsidP="00C14006">
            <w:pPr>
              <w:jc w:val="center"/>
              <w:rPr>
                <w:sz w:val="22"/>
                <w:szCs w:val="22"/>
              </w:rPr>
            </w:pPr>
          </w:p>
        </w:tc>
        <w:tc>
          <w:tcPr>
            <w:tcW w:w="210" w:type="pct"/>
          </w:tcPr>
          <w:p w14:paraId="75036294" w14:textId="77777777" w:rsidR="0061361C" w:rsidRPr="00F371EF" w:rsidRDefault="0061361C" w:rsidP="00C14006">
            <w:pPr>
              <w:jc w:val="center"/>
              <w:rPr>
                <w:sz w:val="22"/>
                <w:szCs w:val="22"/>
              </w:rPr>
            </w:pPr>
          </w:p>
        </w:tc>
        <w:tc>
          <w:tcPr>
            <w:tcW w:w="171" w:type="pct"/>
          </w:tcPr>
          <w:p w14:paraId="1DE9CCB1" w14:textId="77777777" w:rsidR="0061361C" w:rsidRPr="00F371EF" w:rsidRDefault="0061361C" w:rsidP="00C14006">
            <w:pPr>
              <w:jc w:val="center"/>
              <w:rPr>
                <w:sz w:val="22"/>
                <w:szCs w:val="22"/>
              </w:rPr>
            </w:pPr>
          </w:p>
        </w:tc>
        <w:tc>
          <w:tcPr>
            <w:tcW w:w="249" w:type="pct"/>
            <w:shd w:val="clear" w:color="auto" w:fill="auto"/>
          </w:tcPr>
          <w:p w14:paraId="2D5E5EC5" w14:textId="77777777" w:rsidR="0061361C" w:rsidRPr="00F371EF" w:rsidRDefault="0061361C" w:rsidP="00C14006">
            <w:pPr>
              <w:jc w:val="center"/>
              <w:rPr>
                <w:sz w:val="22"/>
                <w:szCs w:val="22"/>
              </w:rPr>
            </w:pPr>
          </w:p>
        </w:tc>
        <w:tc>
          <w:tcPr>
            <w:tcW w:w="194" w:type="pct"/>
            <w:shd w:val="clear" w:color="auto" w:fill="auto"/>
          </w:tcPr>
          <w:p w14:paraId="18667573" w14:textId="77777777" w:rsidR="0061361C" w:rsidRPr="00F371EF" w:rsidRDefault="0061361C" w:rsidP="00C14006">
            <w:pPr>
              <w:jc w:val="center"/>
              <w:rPr>
                <w:sz w:val="22"/>
                <w:szCs w:val="22"/>
              </w:rPr>
            </w:pPr>
          </w:p>
        </w:tc>
        <w:tc>
          <w:tcPr>
            <w:tcW w:w="256" w:type="pct"/>
          </w:tcPr>
          <w:p w14:paraId="2DB47400" w14:textId="77777777" w:rsidR="0061361C" w:rsidRPr="00F371EF" w:rsidRDefault="0061361C" w:rsidP="00C14006">
            <w:pPr>
              <w:jc w:val="center"/>
              <w:rPr>
                <w:sz w:val="22"/>
                <w:szCs w:val="22"/>
              </w:rPr>
            </w:pPr>
          </w:p>
        </w:tc>
        <w:tc>
          <w:tcPr>
            <w:tcW w:w="195" w:type="pct"/>
            <w:shd w:val="clear" w:color="auto" w:fill="auto"/>
          </w:tcPr>
          <w:p w14:paraId="7ED2F8D1" w14:textId="77777777" w:rsidR="0061361C" w:rsidRPr="00F371EF" w:rsidRDefault="0061361C" w:rsidP="00C14006">
            <w:pPr>
              <w:jc w:val="center"/>
              <w:rPr>
                <w:sz w:val="22"/>
                <w:szCs w:val="22"/>
              </w:rPr>
            </w:pPr>
          </w:p>
        </w:tc>
        <w:tc>
          <w:tcPr>
            <w:tcW w:w="123" w:type="pct"/>
            <w:shd w:val="clear" w:color="auto" w:fill="auto"/>
          </w:tcPr>
          <w:p w14:paraId="7EA05B70" w14:textId="77777777" w:rsidR="0061361C" w:rsidRPr="00F371EF" w:rsidRDefault="0061361C" w:rsidP="00C14006">
            <w:pPr>
              <w:jc w:val="center"/>
              <w:rPr>
                <w:sz w:val="22"/>
                <w:szCs w:val="22"/>
              </w:rPr>
            </w:pPr>
          </w:p>
        </w:tc>
        <w:tc>
          <w:tcPr>
            <w:tcW w:w="148" w:type="pct"/>
            <w:shd w:val="clear" w:color="auto" w:fill="auto"/>
          </w:tcPr>
          <w:p w14:paraId="68E0DF15" w14:textId="77777777" w:rsidR="0061361C" w:rsidRPr="00F371EF" w:rsidRDefault="0061361C" w:rsidP="00C14006">
            <w:pPr>
              <w:jc w:val="center"/>
              <w:rPr>
                <w:sz w:val="22"/>
                <w:szCs w:val="22"/>
              </w:rPr>
            </w:pPr>
          </w:p>
        </w:tc>
      </w:tr>
      <w:tr w:rsidR="0061361C" w:rsidRPr="00F371EF" w14:paraId="2AA9FD8F" w14:textId="77777777" w:rsidTr="00C14006">
        <w:tc>
          <w:tcPr>
            <w:tcW w:w="98" w:type="pct"/>
            <w:shd w:val="clear" w:color="auto" w:fill="auto"/>
          </w:tcPr>
          <w:p w14:paraId="0F47F844" w14:textId="77777777" w:rsidR="0061361C" w:rsidRPr="00F371EF" w:rsidRDefault="0061361C" w:rsidP="00C14006">
            <w:pPr>
              <w:jc w:val="center"/>
              <w:rPr>
                <w:sz w:val="22"/>
                <w:szCs w:val="22"/>
              </w:rPr>
            </w:pPr>
            <w:r w:rsidRPr="00F371EF">
              <w:rPr>
                <w:sz w:val="22"/>
                <w:szCs w:val="22"/>
              </w:rPr>
              <w:t>2</w:t>
            </w:r>
          </w:p>
        </w:tc>
        <w:tc>
          <w:tcPr>
            <w:tcW w:w="178" w:type="pct"/>
            <w:shd w:val="clear" w:color="auto" w:fill="auto"/>
          </w:tcPr>
          <w:p w14:paraId="570C1069" w14:textId="77777777" w:rsidR="0061361C" w:rsidRPr="00F371EF" w:rsidRDefault="0061361C" w:rsidP="00C14006">
            <w:pPr>
              <w:jc w:val="center"/>
              <w:rPr>
                <w:sz w:val="22"/>
                <w:szCs w:val="22"/>
              </w:rPr>
            </w:pPr>
          </w:p>
        </w:tc>
        <w:tc>
          <w:tcPr>
            <w:tcW w:w="138" w:type="pct"/>
            <w:shd w:val="clear" w:color="auto" w:fill="auto"/>
          </w:tcPr>
          <w:p w14:paraId="04DE5F78" w14:textId="77777777" w:rsidR="0061361C" w:rsidRPr="00F371EF" w:rsidRDefault="0061361C" w:rsidP="00C14006">
            <w:pPr>
              <w:jc w:val="center"/>
              <w:rPr>
                <w:sz w:val="22"/>
                <w:szCs w:val="22"/>
              </w:rPr>
            </w:pPr>
          </w:p>
        </w:tc>
        <w:tc>
          <w:tcPr>
            <w:tcW w:w="90" w:type="pct"/>
            <w:shd w:val="clear" w:color="auto" w:fill="auto"/>
          </w:tcPr>
          <w:p w14:paraId="62013178" w14:textId="77777777" w:rsidR="0061361C" w:rsidRPr="00F371EF" w:rsidRDefault="0061361C" w:rsidP="00C14006">
            <w:pPr>
              <w:jc w:val="center"/>
              <w:rPr>
                <w:sz w:val="22"/>
                <w:szCs w:val="22"/>
              </w:rPr>
            </w:pPr>
          </w:p>
        </w:tc>
        <w:tc>
          <w:tcPr>
            <w:tcW w:w="188" w:type="pct"/>
          </w:tcPr>
          <w:p w14:paraId="62D3AF3E" w14:textId="77777777" w:rsidR="0061361C" w:rsidRPr="00F371EF" w:rsidRDefault="0061361C" w:rsidP="00C14006">
            <w:pPr>
              <w:jc w:val="center"/>
              <w:rPr>
                <w:sz w:val="22"/>
                <w:szCs w:val="22"/>
              </w:rPr>
            </w:pPr>
          </w:p>
        </w:tc>
        <w:tc>
          <w:tcPr>
            <w:tcW w:w="104" w:type="pct"/>
          </w:tcPr>
          <w:p w14:paraId="6DF6D7E1" w14:textId="77777777" w:rsidR="0061361C" w:rsidRPr="00F371EF" w:rsidRDefault="0061361C" w:rsidP="00C14006">
            <w:pPr>
              <w:jc w:val="center"/>
              <w:rPr>
                <w:sz w:val="22"/>
                <w:szCs w:val="22"/>
              </w:rPr>
            </w:pPr>
          </w:p>
        </w:tc>
        <w:tc>
          <w:tcPr>
            <w:tcW w:w="208" w:type="pct"/>
          </w:tcPr>
          <w:p w14:paraId="31C4C455" w14:textId="77777777" w:rsidR="0061361C" w:rsidRPr="00F371EF" w:rsidRDefault="0061361C" w:rsidP="00C14006">
            <w:pPr>
              <w:jc w:val="center"/>
              <w:rPr>
                <w:sz w:val="22"/>
                <w:szCs w:val="22"/>
              </w:rPr>
            </w:pPr>
          </w:p>
        </w:tc>
        <w:tc>
          <w:tcPr>
            <w:tcW w:w="188" w:type="pct"/>
          </w:tcPr>
          <w:p w14:paraId="64ACB270" w14:textId="77777777" w:rsidR="0061361C" w:rsidRPr="00F371EF" w:rsidRDefault="0061361C" w:rsidP="00C14006">
            <w:pPr>
              <w:jc w:val="center"/>
              <w:rPr>
                <w:sz w:val="22"/>
                <w:szCs w:val="22"/>
              </w:rPr>
            </w:pPr>
          </w:p>
        </w:tc>
        <w:tc>
          <w:tcPr>
            <w:tcW w:w="141" w:type="pct"/>
          </w:tcPr>
          <w:p w14:paraId="5046706B" w14:textId="77777777" w:rsidR="0061361C" w:rsidRPr="00F371EF" w:rsidRDefault="0061361C" w:rsidP="00C14006">
            <w:pPr>
              <w:jc w:val="center"/>
              <w:rPr>
                <w:sz w:val="22"/>
                <w:szCs w:val="22"/>
              </w:rPr>
            </w:pPr>
          </w:p>
        </w:tc>
        <w:tc>
          <w:tcPr>
            <w:tcW w:w="145" w:type="pct"/>
          </w:tcPr>
          <w:p w14:paraId="39538AC5" w14:textId="77777777" w:rsidR="0061361C" w:rsidRPr="00F371EF" w:rsidRDefault="0061361C" w:rsidP="00C14006">
            <w:pPr>
              <w:jc w:val="center"/>
              <w:rPr>
                <w:sz w:val="22"/>
                <w:szCs w:val="22"/>
              </w:rPr>
            </w:pPr>
          </w:p>
        </w:tc>
        <w:tc>
          <w:tcPr>
            <w:tcW w:w="152" w:type="pct"/>
          </w:tcPr>
          <w:p w14:paraId="54FF6F7F" w14:textId="77777777" w:rsidR="0061361C" w:rsidRPr="00F371EF" w:rsidRDefault="0061361C" w:rsidP="00C14006">
            <w:pPr>
              <w:jc w:val="center"/>
              <w:rPr>
                <w:sz w:val="22"/>
                <w:szCs w:val="22"/>
              </w:rPr>
            </w:pPr>
          </w:p>
        </w:tc>
        <w:tc>
          <w:tcPr>
            <w:tcW w:w="84" w:type="pct"/>
          </w:tcPr>
          <w:p w14:paraId="6665435C" w14:textId="77777777" w:rsidR="0061361C" w:rsidRPr="00F371EF" w:rsidRDefault="0061361C" w:rsidP="00C14006">
            <w:pPr>
              <w:jc w:val="center"/>
              <w:rPr>
                <w:sz w:val="22"/>
                <w:szCs w:val="22"/>
              </w:rPr>
            </w:pPr>
          </w:p>
        </w:tc>
        <w:tc>
          <w:tcPr>
            <w:tcW w:w="347" w:type="pct"/>
          </w:tcPr>
          <w:p w14:paraId="55D613A9" w14:textId="77777777" w:rsidR="0061361C" w:rsidRPr="00F371EF" w:rsidRDefault="0061361C" w:rsidP="00C14006">
            <w:pPr>
              <w:jc w:val="center"/>
              <w:rPr>
                <w:sz w:val="22"/>
                <w:szCs w:val="22"/>
              </w:rPr>
            </w:pPr>
          </w:p>
        </w:tc>
        <w:tc>
          <w:tcPr>
            <w:tcW w:w="295" w:type="pct"/>
          </w:tcPr>
          <w:p w14:paraId="10BD222C" w14:textId="77777777" w:rsidR="0061361C" w:rsidRPr="00F371EF" w:rsidRDefault="0061361C" w:rsidP="00C14006">
            <w:pPr>
              <w:jc w:val="center"/>
              <w:rPr>
                <w:sz w:val="22"/>
                <w:szCs w:val="22"/>
              </w:rPr>
            </w:pPr>
          </w:p>
        </w:tc>
        <w:tc>
          <w:tcPr>
            <w:tcW w:w="219" w:type="pct"/>
            <w:shd w:val="clear" w:color="auto" w:fill="auto"/>
          </w:tcPr>
          <w:p w14:paraId="42D4BB6A" w14:textId="77777777" w:rsidR="0061361C" w:rsidRPr="00F371EF" w:rsidRDefault="0061361C" w:rsidP="00C14006">
            <w:pPr>
              <w:jc w:val="center"/>
              <w:rPr>
                <w:sz w:val="22"/>
                <w:szCs w:val="22"/>
              </w:rPr>
            </w:pPr>
          </w:p>
        </w:tc>
        <w:tc>
          <w:tcPr>
            <w:tcW w:w="201" w:type="pct"/>
          </w:tcPr>
          <w:p w14:paraId="7626ABA5" w14:textId="77777777" w:rsidR="0061361C" w:rsidRPr="00F371EF" w:rsidRDefault="0061361C" w:rsidP="00C14006">
            <w:pPr>
              <w:jc w:val="center"/>
              <w:rPr>
                <w:sz w:val="22"/>
                <w:szCs w:val="22"/>
              </w:rPr>
            </w:pPr>
          </w:p>
        </w:tc>
        <w:tc>
          <w:tcPr>
            <w:tcW w:w="169" w:type="pct"/>
            <w:shd w:val="clear" w:color="auto" w:fill="auto"/>
          </w:tcPr>
          <w:p w14:paraId="4493C67D" w14:textId="77777777" w:rsidR="0061361C" w:rsidRPr="00F371EF" w:rsidRDefault="0061361C" w:rsidP="00C14006">
            <w:pPr>
              <w:jc w:val="center"/>
              <w:rPr>
                <w:sz w:val="22"/>
                <w:szCs w:val="22"/>
              </w:rPr>
            </w:pPr>
          </w:p>
        </w:tc>
        <w:tc>
          <w:tcPr>
            <w:tcW w:w="169" w:type="pct"/>
            <w:shd w:val="clear" w:color="auto" w:fill="auto"/>
          </w:tcPr>
          <w:p w14:paraId="74327276" w14:textId="77777777" w:rsidR="0061361C" w:rsidRPr="00F371EF" w:rsidRDefault="0061361C" w:rsidP="00C14006">
            <w:pPr>
              <w:jc w:val="center"/>
              <w:rPr>
                <w:sz w:val="22"/>
                <w:szCs w:val="22"/>
              </w:rPr>
            </w:pPr>
          </w:p>
        </w:tc>
        <w:tc>
          <w:tcPr>
            <w:tcW w:w="130" w:type="pct"/>
            <w:shd w:val="clear" w:color="auto" w:fill="auto"/>
          </w:tcPr>
          <w:p w14:paraId="4E5E1CE4" w14:textId="77777777" w:rsidR="0061361C" w:rsidRPr="00F371EF" w:rsidRDefault="0061361C" w:rsidP="00C14006">
            <w:pPr>
              <w:jc w:val="center"/>
              <w:rPr>
                <w:sz w:val="22"/>
                <w:szCs w:val="22"/>
              </w:rPr>
            </w:pPr>
          </w:p>
        </w:tc>
        <w:tc>
          <w:tcPr>
            <w:tcW w:w="210" w:type="pct"/>
          </w:tcPr>
          <w:p w14:paraId="0B8732C5" w14:textId="77777777" w:rsidR="0061361C" w:rsidRPr="00F371EF" w:rsidRDefault="0061361C" w:rsidP="00C14006">
            <w:pPr>
              <w:jc w:val="center"/>
              <w:rPr>
                <w:sz w:val="22"/>
                <w:szCs w:val="22"/>
              </w:rPr>
            </w:pPr>
          </w:p>
        </w:tc>
        <w:tc>
          <w:tcPr>
            <w:tcW w:w="210" w:type="pct"/>
          </w:tcPr>
          <w:p w14:paraId="5CB35E2C" w14:textId="77777777" w:rsidR="0061361C" w:rsidRPr="00F371EF" w:rsidRDefault="0061361C" w:rsidP="00C14006">
            <w:pPr>
              <w:jc w:val="center"/>
              <w:rPr>
                <w:sz w:val="22"/>
                <w:szCs w:val="22"/>
              </w:rPr>
            </w:pPr>
          </w:p>
        </w:tc>
        <w:tc>
          <w:tcPr>
            <w:tcW w:w="171" w:type="pct"/>
          </w:tcPr>
          <w:p w14:paraId="68309712" w14:textId="77777777" w:rsidR="0061361C" w:rsidRPr="00F371EF" w:rsidRDefault="0061361C" w:rsidP="00C14006">
            <w:pPr>
              <w:jc w:val="center"/>
              <w:rPr>
                <w:sz w:val="22"/>
                <w:szCs w:val="22"/>
              </w:rPr>
            </w:pPr>
          </w:p>
        </w:tc>
        <w:tc>
          <w:tcPr>
            <w:tcW w:w="249" w:type="pct"/>
            <w:shd w:val="clear" w:color="auto" w:fill="auto"/>
          </w:tcPr>
          <w:p w14:paraId="2B208C9E" w14:textId="77777777" w:rsidR="0061361C" w:rsidRPr="00F371EF" w:rsidRDefault="0061361C" w:rsidP="00C14006">
            <w:pPr>
              <w:jc w:val="center"/>
              <w:rPr>
                <w:sz w:val="22"/>
                <w:szCs w:val="22"/>
              </w:rPr>
            </w:pPr>
          </w:p>
        </w:tc>
        <w:tc>
          <w:tcPr>
            <w:tcW w:w="194" w:type="pct"/>
            <w:shd w:val="clear" w:color="auto" w:fill="auto"/>
          </w:tcPr>
          <w:p w14:paraId="1ABF65A3" w14:textId="77777777" w:rsidR="0061361C" w:rsidRPr="00F371EF" w:rsidRDefault="0061361C" w:rsidP="00C14006">
            <w:pPr>
              <w:jc w:val="center"/>
              <w:rPr>
                <w:sz w:val="22"/>
                <w:szCs w:val="22"/>
              </w:rPr>
            </w:pPr>
          </w:p>
        </w:tc>
        <w:tc>
          <w:tcPr>
            <w:tcW w:w="256" w:type="pct"/>
          </w:tcPr>
          <w:p w14:paraId="3BAAE8B2" w14:textId="77777777" w:rsidR="0061361C" w:rsidRPr="00F371EF" w:rsidRDefault="0061361C" w:rsidP="00C14006">
            <w:pPr>
              <w:jc w:val="center"/>
              <w:rPr>
                <w:sz w:val="22"/>
                <w:szCs w:val="22"/>
              </w:rPr>
            </w:pPr>
          </w:p>
        </w:tc>
        <w:tc>
          <w:tcPr>
            <w:tcW w:w="195" w:type="pct"/>
            <w:shd w:val="clear" w:color="auto" w:fill="auto"/>
          </w:tcPr>
          <w:p w14:paraId="26ADBD45" w14:textId="77777777" w:rsidR="0061361C" w:rsidRPr="00F371EF" w:rsidRDefault="0061361C" w:rsidP="00C14006">
            <w:pPr>
              <w:jc w:val="center"/>
              <w:rPr>
                <w:sz w:val="22"/>
                <w:szCs w:val="22"/>
              </w:rPr>
            </w:pPr>
          </w:p>
        </w:tc>
        <w:tc>
          <w:tcPr>
            <w:tcW w:w="123" w:type="pct"/>
            <w:shd w:val="clear" w:color="auto" w:fill="auto"/>
          </w:tcPr>
          <w:p w14:paraId="7242DA47" w14:textId="77777777" w:rsidR="0061361C" w:rsidRPr="00F371EF" w:rsidRDefault="0061361C" w:rsidP="00C14006">
            <w:pPr>
              <w:jc w:val="center"/>
              <w:rPr>
                <w:sz w:val="22"/>
                <w:szCs w:val="22"/>
              </w:rPr>
            </w:pPr>
          </w:p>
        </w:tc>
        <w:tc>
          <w:tcPr>
            <w:tcW w:w="148" w:type="pct"/>
            <w:shd w:val="clear" w:color="auto" w:fill="auto"/>
          </w:tcPr>
          <w:p w14:paraId="09BCCA4F" w14:textId="77777777" w:rsidR="0061361C" w:rsidRPr="00F371EF" w:rsidRDefault="0061361C" w:rsidP="00C14006">
            <w:pPr>
              <w:jc w:val="center"/>
              <w:rPr>
                <w:sz w:val="22"/>
                <w:szCs w:val="22"/>
              </w:rPr>
            </w:pPr>
          </w:p>
        </w:tc>
      </w:tr>
      <w:tr w:rsidR="0061361C" w:rsidRPr="00F371EF" w14:paraId="4DBF649F" w14:textId="77777777" w:rsidTr="00C14006">
        <w:tc>
          <w:tcPr>
            <w:tcW w:w="98" w:type="pct"/>
            <w:shd w:val="clear" w:color="auto" w:fill="auto"/>
          </w:tcPr>
          <w:p w14:paraId="56712E04" w14:textId="77777777" w:rsidR="0061361C" w:rsidRPr="00F371EF" w:rsidRDefault="0061361C" w:rsidP="00C14006">
            <w:pPr>
              <w:jc w:val="center"/>
              <w:rPr>
                <w:sz w:val="22"/>
                <w:szCs w:val="22"/>
              </w:rPr>
            </w:pPr>
            <w:r w:rsidRPr="00F371EF">
              <w:rPr>
                <w:sz w:val="22"/>
                <w:szCs w:val="22"/>
              </w:rPr>
              <w:t>3</w:t>
            </w:r>
          </w:p>
        </w:tc>
        <w:tc>
          <w:tcPr>
            <w:tcW w:w="178" w:type="pct"/>
            <w:shd w:val="clear" w:color="auto" w:fill="auto"/>
          </w:tcPr>
          <w:p w14:paraId="4EFF2BD7" w14:textId="77777777" w:rsidR="0061361C" w:rsidRPr="00F371EF" w:rsidRDefault="0061361C" w:rsidP="00C14006">
            <w:pPr>
              <w:jc w:val="center"/>
              <w:rPr>
                <w:sz w:val="22"/>
                <w:szCs w:val="22"/>
              </w:rPr>
            </w:pPr>
          </w:p>
        </w:tc>
        <w:tc>
          <w:tcPr>
            <w:tcW w:w="138" w:type="pct"/>
            <w:shd w:val="clear" w:color="auto" w:fill="auto"/>
          </w:tcPr>
          <w:p w14:paraId="2E41AF86" w14:textId="77777777" w:rsidR="0061361C" w:rsidRPr="00F371EF" w:rsidRDefault="0061361C" w:rsidP="00C14006">
            <w:pPr>
              <w:jc w:val="center"/>
              <w:rPr>
                <w:sz w:val="22"/>
                <w:szCs w:val="22"/>
              </w:rPr>
            </w:pPr>
          </w:p>
        </w:tc>
        <w:tc>
          <w:tcPr>
            <w:tcW w:w="90" w:type="pct"/>
            <w:shd w:val="clear" w:color="auto" w:fill="auto"/>
          </w:tcPr>
          <w:p w14:paraId="28F7680B" w14:textId="77777777" w:rsidR="0061361C" w:rsidRPr="00F371EF" w:rsidRDefault="0061361C" w:rsidP="00C14006">
            <w:pPr>
              <w:jc w:val="center"/>
              <w:rPr>
                <w:sz w:val="22"/>
                <w:szCs w:val="22"/>
              </w:rPr>
            </w:pPr>
          </w:p>
        </w:tc>
        <w:tc>
          <w:tcPr>
            <w:tcW w:w="188" w:type="pct"/>
          </w:tcPr>
          <w:p w14:paraId="365F48F6" w14:textId="77777777" w:rsidR="0061361C" w:rsidRPr="00F371EF" w:rsidRDefault="0061361C" w:rsidP="00C14006">
            <w:pPr>
              <w:jc w:val="center"/>
              <w:rPr>
                <w:sz w:val="22"/>
                <w:szCs w:val="22"/>
              </w:rPr>
            </w:pPr>
          </w:p>
        </w:tc>
        <w:tc>
          <w:tcPr>
            <w:tcW w:w="104" w:type="pct"/>
          </w:tcPr>
          <w:p w14:paraId="007ECC7A" w14:textId="77777777" w:rsidR="0061361C" w:rsidRPr="00F371EF" w:rsidRDefault="0061361C" w:rsidP="00C14006">
            <w:pPr>
              <w:jc w:val="center"/>
              <w:rPr>
                <w:sz w:val="22"/>
                <w:szCs w:val="22"/>
              </w:rPr>
            </w:pPr>
          </w:p>
        </w:tc>
        <w:tc>
          <w:tcPr>
            <w:tcW w:w="208" w:type="pct"/>
          </w:tcPr>
          <w:p w14:paraId="1B772643" w14:textId="77777777" w:rsidR="0061361C" w:rsidRPr="00F371EF" w:rsidRDefault="0061361C" w:rsidP="00C14006">
            <w:pPr>
              <w:jc w:val="center"/>
              <w:rPr>
                <w:sz w:val="22"/>
                <w:szCs w:val="22"/>
              </w:rPr>
            </w:pPr>
          </w:p>
        </w:tc>
        <w:tc>
          <w:tcPr>
            <w:tcW w:w="188" w:type="pct"/>
          </w:tcPr>
          <w:p w14:paraId="450385D3" w14:textId="77777777" w:rsidR="0061361C" w:rsidRPr="00F371EF" w:rsidRDefault="0061361C" w:rsidP="00C14006">
            <w:pPr>
              <w:jc w:val="center"/>
              <w:rPr>
                <w:sz w:val="22"/>
                <w:szCs w:val="22"/>
              </w:rPr>
            </w:pPr>
          </w:p>
        </w:tc>
        <w:tc>
          <w:tcPr>
            <w:tcW w:w="141" w:type="pct"/>
          </w:tcPr>
          <w:p w14:paraId="3331B872" w14:textId="77777777" w:rsidR="0061361C" w:rsidRPr="00F371EF" w:rsidRDefault="0061361C" w:rsidP="00C14006">
            <w:pPr>
              <w:jc w:val="center"/>
              <w:rPr>
                <w:sz w:val="22"/>
                <w:szCs w:val="22"/>
              </w:rPr>
            </w:pPr>
          </w:p>
        </w:tc>
        <w:tc>
          <w:tcPr>
            <w:tcW w:w="145" w:type="pct"/>
          </w:tcPr>
          <w:p w14:paraId="157DC5D5" w14:textId="77777777" w:rsidR="0061361C" w:rsidRPr="00F371EF" w:rsidRDefault="0061361C" w:rsidP="00C14006">
            <w:pPr>
              <w:jc w:val="center"/>
              <w:rPr>
                <w:sz w:val="22"/>
                <w:szCs w:val="22"/>
              </w:rPr>
            </w:pPr>
          </w:p>
        </w:tc>
        <w:tc>
          <w:tcPr>
            <w:tcW w:w="152" w:type="pct"/>
          </w:tcPr>
          <w:p w14:paraId="151B3CBF" w14:textId="77777777" w:rsidR="0061361C" w:rsidRPr="00F371EF" w:rsidRDefault="0061361C" w:rsidP="00C14006">
            <w:pPr>
              <w:jc w:val="center"/>
              <w:rPr>
                <w:sz w:val="22"/>
                <w:szCs w:val="22"/>
              </w:rPr>
            </w:pPr>
          </w:p>
        </w:tc>
        <w:tc>
          <w:tcPr>
            <w:tcW w:w="84" w:type="pct"/>
          </w:tcPr>
          <w:p w14:paraId="50F61FFC" w14:textId="77777777" w:rsidR="0061361C" w:rsidRPr="00F371EF" w:rsidRDefault="0061361C" w:rsidP="00C14006">
            <w:pPr>
              <w:jc w:val="center"/>
              <w:rPr>
                <w:sz w:val="22"/>
                <w:szCs w:val="22"/>
              </w:rPr>
            </w:pPr>
          </w:p>
        </w:tc>
        <w:tc>
          <w:tcPr>
            <w:tcW w:w="347" w:type="pct"/>
          </w:tcPr>
          <w:p w14:paraId="0D35F405" w14:textId="77777777" w:rsidR="0061361C" w:rsidRPr="00F371EF" w:rsidRDefault="0061361C" w:rsidP="00C14006">
            <w:pPr>
              <w:jc w:val="center"/>
              <w:rPr>
                <w:sz w:val="22"/>
                <w:szCs w:val="22"/>
              </w:rPr>
            </w:pPr>
          </w:p>
        </w:tc>
        <w:tc>
          <w:tcPr>
            <w:tcW w:w="295" w:type="pct"/>
          </w:tcPr>
          <w:p w14:paraId="69DF25C0" w14:textId="77777777" w:rsidR="0061361C" w:rsidRPr="00F371EF" w:rsidRDefault="0061361C" w:rsidP="00C14006">
            <w:pPr>
              <w:jc w:val="center"/>
              <w:rPr>
                <w:sz w:val="22"/>
                <w:szCs w:val="22"/>
              </w:rPr>
            </w:pPr>
          </w:p>
        </w:tc>
        <w:tc>
          <w:tcPr>
            <w:tcW w:w="219" w:type="pct"/>
            <w:shd w:val="clear" w:color="auto" w:fill="auto"/>
          </w:tcPr>
          <w:p w14:paraId="30B830F6" w14:textId="77777777" w:rsidR="0061361C" w:rsidRPr="00F371EF" w:rsidRDefault="0061361C" w:rsidP="00C14006">
            <w:pPr>
              <w:jc w:val="center"/>
              <w:rPr>
                <w:sz w:val="22"/>
                <w:szCs w:val="22"/>
              </w:rPr>
            </w:pPr>
          </w:p>
        </w:tc>
        <w:tc>
          <w:tcPr>
            <w:tcW w:w="201" w:type="pct"/>
          </w:tcPr>
          <w:p w14:paraId="253B0AA9" w14:textId="77777777" w:rsidR="0061361C" w:rsidRPr="00F371EF" w:rsidRDefault="0061361C" w:rsidP="00C14006">
            <w:pPr>
              <w:jc w:val="center"/>
              <w:rPr>
                <w:sz w:val="22"/>
                <w:szCs w:val="22"/>
              </w:rPr>
            </w:pPr>
          </w:p>
        </w:tc>
        <w:tc>
          <w:tcPr>
            <w:tcW w:w="169" w:type="pct"/>
            <w:shd w:val="clear" w:color="auto" w:fill="auto"/>
          </w:tcPr>
          <w:p w14:paraId="6514BF32" w14:textId="77777777" w:rsidR="0061361C" w:rsidRPr="00F371EF" w:rsidRDefault="0061361C" w:rsidP="00C14006">
            <w:pPr>
              <w:jc w:val="center"/>
              <w:rPr>
                <w:sz w:val="22"/>
                <w:szCs w:val="22"/>
              </w:rPr>
            </w:pPr>
          </w:p>
        </w:tc>
        <w:tc>
          <w:tcPr>
            <w:tcW w:w="169" w:type="pct"/>
            <w:shd w:val="clear" w:color="auto" w:fill="auto"/>
          </w:tcPr>
          <w:p w14:paraId="67F7DE24" w14:textId="77777777" w:rsidR="0061361C" w:rsidRPr="00F371EF" w:rsidRDefault="0061361C" w:rsidP="00C14006">
            <w:pPr>
              <w:jc w:val="center"/>
              <w:rPr>
                <w:sz w:val="22"/>
                <w:szCs w:val="22"/>
              </w:rPr>
            </w:pPr>
          </w:p>
        </w:tc>
        <w:tc>
          <w:tcPr>
            <w:tcW w:w="130" w:type="pct"/>
            <w:shd w:val="clear" w:color="auto" w:fill="auto"/>
          </w:tcPr>
          <w:p w14:paraId="2B120A62" w14:textId="77777777" w:rsidR="0061361C" w:rsidRPr="00F371EF" w:rsidRDefault="0061361C" w:rsidP="00C14006">
            <w:pPr>
              <w:jc w:val="center"/>
              <w:rPr>
                <w:sz w:val="22"/>
                <w:szCs w:val="22"/>
              </w:rPr>
            </w:pPr>
          </w:p>
        </w:tc>
        <w:tc>
          <w:tcPr>
            <w:tcW w:w="210" w:type="pct"/>
          </w:tcPr>
          <w:p w14:paraId="6E251C61" w14:textId="77777777" w:rsidR="0061361C" w:rsidRPr="00F371EF" w:rsidRDefault="0061361C" w:rsidP="00C14006">
            <w:pPr>
              <w:jc w:val="center"/>
              <w:rPr>
                <w:sz w:val="22"/>
                <w:szCs w:val="22"/>
              </w:rPr>
            </w:pPr>
          </w:p>
        </w:tc>
        <w:tc>
          <w:tcPr>
            <w:tcW w:w="210" w:type="pct"/>
          </w:tcPr>
          <w:p w14:paraId="20BE99B8" w14:textId="77777777" w:rsidR="0061361C" w:rsidRPr="00F371EF" w:rsidRDefault="0061361C" w:rsidP="00C14006">
            <w:pPr>
              <w:jc w:val="center"/>
              <w:rPr>
                <w:sz w:val="22"/>
                <w:szCs w:val="22"/>
              </w:rPr>
            </w:pPr>
          </w:p>
        </w:tc>
        <w:tc>
          <w:tcPr>
            <w:tcW w:w="171" w:type="pct"/>
          </w:tcPr>
          <w:p w14:paraId="4B1BF1A6" w14:textId="77777777" w:rsidR="0061361C" w:rsidRPr="00F371EF" w:rsidRDefault="0061361C" w:rsidP="00C14006">
            <w:pPr>
              <w:jc w:val="center"/>
              <w:rPr>
                <w:sz w:val="22"/>
                <w:szCs w:val="22"/>
              </w:rPr>
            </w:pPr>
          </w:p>
        </w:tc>
        <w:tc>
          <w:tcPr>
            <w:tcW w:w="249" w:type="pct"/>
            <w:shd w:val="clear" w:color="auto" w:fill="auto"/>
          </w:tcPr>
          <w:p w14:paraId="0A1243ED" w14:textId="77777777" w:rsidR="0061361C" w:rsidRPr="00F371EF" w:rsidRDefault="0061361C" w:rsidP="00C14006">
            <w:pPr>
              <w:jc w:val="center"/>
              <w:rPr>
                <w:sz w:val="22"/>
                <w:szCs w:val="22"/>
              </w:rPr>
            </w:pPr>
          </w:p>
        </w:tc>
        <w:tc>
          <w:tcPr>
            <w:tcW w:w="194" w:type="pct"/>
            <w:shd w:val="clear" w:color="auto" w:fill="auto"/>
          </w:tcPr>
          <w:p w14:paraId="79C48DAC" w14:textId="77777777" w:rsidR="0061361C" w:rsidRPr="00F371EF" w:rsidRDefault="0061361C" w:rsidP="00C14006">
            <w:pPr>
              <w:jc w:val="center"/>
              <w:rPr>
                <w:sz w:val="22"/>
                <w:szCs w:val="22"/>
              </w:rPr>
            </w:pPr>
          </w:p>
        </w:tc>
        <w:tc>
          <w:tcPr>
            <w:tcW w:w="256" w:type="pct"/>
          </w:tcPr>
          <w:p w14:paraId="047BF0A1" w14:textId="77777777" w:rsidR="0061361C" w:rsidRPr="00F371EF" w:rsidRDefault="0061361C" w:rsidP="00C14006">
            <w:pPr>
              <w:jc w:val="center"/>
              <w:rPr>
                <w:sz w:val="22"/>
                <w:szCs w:val="22"/>
              </w:rPr>
            </w:pPr>
          </w:p>
        </w:tc>
        <w:tc>
          <w:tcPr>
            <w:tcW w:w="195" w:type="pct"/>
            <w:shd w:val="clear" w:color="auto" w:fill="auto"/>
          </w:tcPr>
          <w:p w14:paraId="21CB0EC2" w14:textId="77777777" w:rsidR="0061361C" w:rsidRPr="00F371EF" w:rsidRDefault="0061361C" w:rsidP="00C14006">
            <w:pPr>
              <w:jc w:val="center"/>
              <w:rPr>
                <w:sz w:val="22"/>
                <w:szCs w:val="22"/>
              </w:rPr>
            </w:pPr>
          </w:p>
        </w:tc>
        <w:tc>
          <w:tcPr>
            <w:tcW w:w="123" w:type="pct"/>
            <w:shd w:val="clear" w:color="auto" w:fill="auto"/>
          </w:tcPr>
          <w:p w14:paraId="0601D9C9" w14:textId="77777777" w:rsidR="0061361C" w:rsidRPr="00F371EF" w:rsidRDefault="0061361C" w:rsidP="00C14006">
            <w:pPr>
              <w:jc w:val="center"/>
              <w:rPr>
                <w:sz w:val="22"/>
                <w:szCs w:val="22"/>
              </w:rPr>
            </w:pPr>
          </w:p>
        </w:tc>
        <w:tc>
          <w:tcPr>
            <w:tcW w:w="148" w:type="pct"/>
            <w:shd w:val="clear" w:color="auto" w:fill="auto"/>
          </w:tcPr>
          <w:p w14:paraId="100C9511" w14:textId="77777777" w:rsidR="0061361C" w:rsidRPr="00F371EF" w:rsidRDefault="0061361C" w:rsidP="00C14006">
            <w:pPr>
              <w:jc w:val="center"/>
              <w:rPr>
                <w:sz w:val="22"/>
                <w:szCs w:val="22"/>
              </w:rPr>
            </w:pPr>
          </w:p>
        </w:tc>
      </w:tr>
      <w:tr w:rsidR="0061361C" w:rsidRPr="00F371EF" w14:paraId="6760832E" w14:textId="77777777" w:rsidTr="00C14006">
        <w:tc>
          <w:tcPr>
            <w:tcW w:w="98" w:type="pct"/>
            <w:shd w:val="clear" w:color="auto" w:fill="auto"/>
          </w:tcPr>
          <w:p w14:paraId="4284117C" w14:textId="77777777" w:rsidR="0061361C" w:rsidRPr="00F371EF" w:rsidRDefault="0061361C" w:rsidP="00C14006">
            <w:pPr>
              <w:jc w:val="center"/>
              <w:rPr>
                <w:sz w:val="22"/>
                <w:szCs w:val="22"/>
              </w:rPr>
            </w:pPr>
          </w:p>
        </w:tc>
        <w:tc>
          <w:tcPr>
            <w:tcW w:w="178" w:type="pct"/>
            <w:shd w:val="clear" w:color="auto" w:fill="auto"/>
          </w:tcPr>
          <w:p w14:paraId="5F9FA733" w14:textId="77777777" w:rsidR="0061361C" w:rsidRPr="00F371EF" w:rsidRDefault="0061361C" w:rsidP="00C14006">
            <w:pPr>
              <w:jc w:val="center"/>
              <w:rPr>
                <w:sz w:val="22"/>
                <w:szCs w:val="22"/>
              </w:rPr>
            </w:pPr>
          </w:p>
        </w:tc>
        <w:tc>
          <w:tcPr>
            <w:tcW w:w="138" w:type="pct"/>
            <w:shd w:val="clear" w:color="auto" w:fill="auto"/>
          </w:tcPr>
          <w:p w14:paraId="0ADE319D" w14:textId="77777777" w:rsidR="0061361C" w:rsidRPr="00F371EF" w:rsidRDefault="0061361C" w:rsidP="00C14006">
            <w:pPr>
              <w:jc w:val="center"/>
              <w:rPr>
                <w:sz w:val="22"/>
                <w:szCs w:val="22"/>
              </w:rPr>
            </w:pPr>
          </w:p>
        </w:tc>
        <w:tc>
          <w:tcPr>
            <w:tcW w:w="90" w:type="pct"/>
            <w:shd w:val="clear" w:color="auto" w:fill="auto"/>
          </w:tcPr>
          <w:p w14:paraId="0921FE99" w14:textId="77777777" w:rsidR="0061361C" w:rsidRPr="00F371EF" w:rsidRDefault="0061361C" w:rsidP="00C14006">
            <w:pPr>
              <w:jc w:val="center"/>
              <w:rPr>
                <w:sz w:val="22"/>
                <w:szCs w:val="22"/>
              </w:rPr>
            </w:pPr>
          </w:p>
        </w:tc>
        <w:tc>
          <w:tcPr>
            <w:tcW w:w="188" w:type="pct"/>
          </w:tcPr>
          <w:p w14:paraId="7830EDA6" w14:textId="77777777" w:rsidR="0061361C" w:rsidRPr="00F371EF" w:rsidRDefault="0061361C" w:rsidP="00C14006">
            <w:pPr>
              <w:jc w:val="center"/>
              <w:rPr>
                <w:sz w:val="22"/>
                <w:szCs w:val="22"/>
              </w:rPr>
            </w:pPr>
          </w:p>
        </w:tc>
        <w:tc>
          <w:tcPr>
            <w:tcW w:w="104" w:type="pct"/>
          </w:tcPr>
          <w:p w14:paraId="0819F0BE" w14:textId="77777777" w:rsidR="0061361C" w:rsidRPr="00F371EF" w:rsidRDefault="0061361C" w:rsidP="00C14006">
            <w:pPr>
              <w:jc w:val="center"/>
              <w:rPr>
                <w:sz w:val="22"/>
                <w:szCs w:val="22"/>
              </w:rPr>
            </w:pPr>
          </w:p>
        </w:tc>
        <w:tc>
          <w:tcPr>
            <w:tcW w:w="208" w:type="pct"/>
          </w:tcPr>
          <w:p w14:paraId="6635712D" w14:textId="77777777" w:rsidR="0061361C" w:rsidRPr="00F371EF" w:rsidRDefault="0061361C" w:rsidP="00C14006">
            <w:pPr>
              <w:jc w:val="center"/>
              <w:rPr>
                <w:sz w:val="22"/>
                <w:szCs w:val="22"/>
              </w:rPr>
            </w:pPr>
          </w:p>
        </w:tc>
        <w:tc>
          <w:tcPr>
            <w:tcW w:w="188" w:type="pct"/>
          </w:tcPr>
          <w:p w14:paraId="2B43C87B" w14:textId="77777777" w:rsidR="0061361C" w:rsidRPr="00F371EF" w:rsidRDefault="0061361C" w:rsidP="00C14006">
            <w:pPr>
              <w:jc w:val="center"/>
              <w:rPr>
                <w:sz w:val="22"/>
                <w:szCs w:val="22"/>
              </w:rPr>
            </w:pPr>
          </w:p>
        </w:tc>
        <w:tc>
          <w:tcPr>
            <w:tcW w:w="141" w:type="pct"/>
          </w:tcPr>
          <w:p w14:paraId="626ED732" w14:textId="77777777" w:rsidR="0061361C" w:rsidRPr="00F371EF" w:rsidRDefault="0061361C" w:rsidP="00C14006">
            <w:pPr>
              <w:jc w:val="center"/>
              <w:rPr>
                <w:sz w:val="22"/>
                <w:szCs w:val="22"/>
              </w:rPr>
            </w:pPr>
          </w:p>
        </w:tc>
        <w:tc>
          <w:tcPr>
            <w:tcW w:w="145" w:type="pct"/>
          </w:tcPr>
          <w:p w14:paraId="51428210" w14:textId="77777777" w:rsidR="0061361C" w:rsidRPr="00F371EF" w:rsidRDefault="0061361C" w:rsidP="00C14006">
            <w:pPr>
              <w:jc w:val="center"/>
              <w:rPr>
                <w:sz w:val="22"/>
                <w:szCs w:val="22"/>
              </w:rPr>
            </w:pPr>
          </w:p>
        </w:tc>
        <w:tc>
          <w:tcPr>
            <w:tcW w:w="152" w:type="pct"/>
          </w:tcPr>
          <w:p w14:paraId="7F848509" w14:textId="77777777" w:rsidR="0061361C" w:rsidRPr="00F371EF" w:rsidRDefault="0061361C" w:rsidP="00C14006">
            <w:pPr>
              <w:jc w:val="center"/>
              <w:rPr>
                <w:sz w:val="22"/>
                <w:szCs w:val="22"/>
              </w:rPr>
            </w:pPr>
          </w:p>
        </w:tc>
        <w:tc>
          <w:tcPr>
            <w:tcW w:w="84" w:type="pct"/>
          </w:tcPr>
          <w:p w14:paraId="19F0B9AF" w14:textId="77777777" w:rsidR="0061361C" w:rsidRPr="00F371EF" w:rsidRDefault="0061361C" w:rsidP="00C14006">
            <w:pPr>
              <w:jc w:val="center"/>
              <w:rPr>
                <w:sz w:val="22"/>
                <w:szCs w:val="22"/>
              </w:rPr>
            </w:pPr>
          </w:p>
        </w:tc>
        <w:tc>
          <w:tcPr>
            <w:tcW w:w="347" w:type="pct"/>
          </w:tcPr>
          <w:p w14:paraId="43103B87" w14:textId="77777777" w:rsidR="0061361C" w:rsidRPr="00F371EF" w:rsidRDefault="0061361C" w:rsidP="00C14006">
            <w:pPr>
              <w:jc w:val="center"/>
              <w:rPr>
                <w:sz w:val="22"/>
                <w:szCs w:val="22"/>
              </w:rPr>
            </w:pPr>
          </w:p>
        </w:tc>
        <w:tc>
          <w:tcPr>
            <w:tcW w:w="295" w:type="pct"/>
          </w:tcPr>
          <w:p w14:paraId="60C8726C" w14:textId="77777777" w:rsidR="0061361C" w:rsidRPr="00F371EF" w:rsidRDefault="0061361C" w:rsidP="00C14006">
            <w:pPr>
              <w:jc w:val="center"/>
              <w:rPr>
                <w:sz w:val="22"/>
                <w:szCs w:val="22"/>
              </w:rPr>
            </w:pPr>
          </w:p>
        </w:tc>
        <w:tc>
          <w:tcPr>
            <w:tcW w:w="219" w:type="pct"/>
            <w:shd w:val="clear" w:color="auto" w:fill="auto"/>
          </w:tcPr>
          <w:p w14:paraId="04DA84E9" w14:textId="77777777" w:rsidR="0061361C" w:rsidRPr="00F371EF" w:rsidRDefault="0061361C" w:rsidP="00C14006">
            <w:pPr>
              <w:jc w:val="center"/>
              <w:rPr>
                <w:sz w:val="22"/>
                <w:szCs w:val="22"/>
              </w:rPr>
            </w:pPr>
          </w:p>
        </w:tc>
        <w:tc>
          <w:tcPr>
            <w:tcW w:w="201" w:type="pct"/>
          </w:tcPr>
          <w:p w14:paraId="4E2992CB" w14:textId="77777777" w:rsidR="0061361C" w:rsidRPr="00F371EF" w:rsidRDefault="0061361C" w:rsidP="00C14006">
            <w:pPr>
              <w:jc w:val="center"/>
              <w:rPr>
                <w:sz w:val="22"/>
                <w:szCs w:val="22"/>
              </w:rPr>
            </w:pPr>
          </w:p>
        </w:tc>
        <w:tc>
          <w:tcPr>
            <w:tcW w:w="169" w:type="pct"/>
            <w:shd w:val="clear" w:color="auto" w:fill="auto"/>
          </w:tcPr>
          <w:p w14:paraId="2BF15FC5" w14:textId="77777777" w:rsidR="0061361C" w:rsidRPr="00F371EF" w:rsidRDefault="0061361C" w:rsidP="00C14006">
            <w:pPr>
              <w:jc w:val="center"/>
              <w:rPr>
                <w:sz w:val="22"/>
                <w:szCs w:val="22"/>
              </w:rPr>
            </w:pPr>
          </w:p>
        </w:tc>
        <w:tc>
          <w:tcPr>
            <w:tcW w:w="169" w:type="pct"/>
            <w:shd w:val="clear" w:color="auto" w:fill="auto"/>
          </w:tcPr>
          <w:p w14:paraId="65F3E33A" w14:textId="77777777" w:rsidR="0061361C" w:rsidRPr="00F371EF" w:rsidRDefault="0061361C" w:rsidP="00C14006">
            <w:pPr>
              <w:jc w:val="center"/>
              <w:rPr>
                <w:sz w:val="22"/>
                <w:szCs w:val="22"/>
              </w:rPr>
            </w:pPr>
          </w:p>
        </w:tc>
        <w:tc>
          <w:tcPr>
            <w:tcW w:w="130" w:type="pct"/>
            <w:shd w:val="clear" w:color="auto" w:fill="auto"/>
          </w:tcPr>
          <w:p w14:paraId="58612008" w14:textId="77777777" w:rsidR="0061361C" w:rsidRPr="00F371EF" w:rsidRDefault="0061361C" w:rsidP="00C14006">
            <w:pPr>
              <w:jc w:val="center"/>
              <w:rPr>
                <w:sz w:val="22"/>
                <w:szCs w:val="22"/>
              </w:rPr>
            </w:pPr>
          </w:p>
        </w:tc>
        <w:tc>
          <w:tcPr>
            <w:tcW w:w="210" w:type="pct"/>
          </w:tcPr>
          <w:p w14:paraId="2116A554" w14:textId="77777777" w:rsidR="0061361C" w:rsidRPr="00F371EF" w:rsidRDefault="0061361C" w:rsidP="00C14006">
            <w:pPr>
              <w:jc w:val="center"/>
              <w:rPr>
                <w:sz w:val="22"/>
                <w:szCs w:val="22"/>
              </w:rPr>
            </w:pPr>
          </w:p>
        </w:tc>
        <w:tc>
          <w:tcPr>
            <w:tcW w:w="210" w:type="pct"/>
          </w:tcPr>
          <w:p w14:paraId="7CD159DC" w14:textId="77777777" w:rsidR="0061361C" w:rsidRPr="00F371EF" w:rsidRDefault="0061361C" w:rsidP="00C14006">
            <w:pPr>
              <w:jc w:val="center"/>
              <w:rPr>
                <w:sz w:val="22"/>
                <w:szCs w:val="22"/>
              </w:rPr>
            </w:pPr>
          </w:p>
        </w:tc>
        <w:tc>
          <w:tcPr>
            <w:tcW w:w="171" w:type="pct"/>
          </w:tcPr>
          <w:p w14:paraId="06713EAB" w14:textId="77777777" w:rsidR="0061361C" w:rsidRPr="00F371EF" w:rsidRDefault="0061361C" w:rsidP="00C14006">
            <w:pPr>
              <w:jc w:val="center"/>
              <w:rPr>
                <w:sz w:val="22"/>
                <w:szCs w:val="22"/>
              </w:rPr>
            </w:pPr>
          </w:p>
        </w:tc>
        <w:tc>
          <w:tcPr>
            <w:tcW w:w="249" w:type="pct"/>
            <w:shd w:val="clear" w:color="auto" w:fill="auto"/>
          </w:tcPr>
          <w:p w14:paraId="417DCF68" w14:textId="77777777" w:rsidR="0061361C" w:rsidRPr="00F371EF" w:rsidRDefault="0061361C" w:rsidP="00C14006">
            <w:pPr>
              <w:jc w:val="center"/>
              <w:rPr>
                <w:sz w:val="22"/>
                <w:szCs w:val="22"/>
              </w:rPr>
            </w:pPr>
          </w:p>
        </w:tc>
        <w:tc>
          <w:tcPr>
            <w:tcW w:w="194" w:type="pct"/>
            <w:shd w:val="clear" w:color="auto" w:fill="auto"/>
          </w:tcPr>
          <w:p w14:paraId="128AA5D8" w14:textId="77777777" w:rsidR="0061361C" w:rsidRPr="00F371EF" w:rsidRDefault="0061361C" w:rsidP="00C14006">
            <w:pPr>
              <w:jc w:val="center"/>
              <w:rPr>
                <w:sz w:val="22"/>
                <w:szCs w:val="22"/>
              </w:rPr>
            </w:pPr>
            <w:r w:rsidRPr="00F371EF">
              <w:rPr>
                <w:sz w:val="22"/>
                <w:szCs w:val="22"/>
              </w:rPr>
              <w:t>Итого:</w:t>
            </w:r>
          </w:p>
        </w:tc>
        <w:tc>
          <w:tcPr>
            <w:tcW w:w="256" w:type="pct"/>
          </w:tcPr>
          <w:p w14:paraId="6C0919DF" w14:textId="77777777" w:rsidR="0061361C" w:rsidRPr="00F371EF" w:rsidRDefault="0061361C" w:rsidP="00C14006">
            <w:pPr>
              <w:jc w:val="center"/>
              <w:rPr>
                <w:sz w:val="22"/>
                <w:szCs w:val="22"/>
              </w:rPr>
            </w:pPr>
          </w:p>
        </w:tc>
        <w:tc>
          <w:tcPr>
            <w:tcW w:w="195" w:type="pct"/>
            <w:shd w:val="clear" w:color="auto" w:fill="auto"/>
          </w:tcPr>
          <w:p w14:paraId="34326803" w14:textId="77777777" w:rsidR="0061361C" w:rsidRPr="00F371EF" w:rsidRDefault="0061361C" w:rsidP="00C14006">
            <w:pPr>
              <w:jc w:val="center"/>
              <w:rPr>
                <w:sz w:val="22"/>
                <w:szCs w:val="22"/>
              </w:rPr>
            </w:pPr>
          </w:p>
        </w:tc>
        <w:tc>
          <w:tcPr>
            <w:tcW w:w="123" w:type="pct"/>
            <w:shd w:val="clear" w:color="auto" w:fill="auto"/>
          </w:tcPr>
          <w:p w14:paraId="0CCD196E" w14:textId="77777777" w:rsidR="0061361C" w:rsidRPr="00F371EF" w:rsidRDefault="0061361C" w:rsidP="00C14006">
            <w:pPr>
              <w:jc w:val="center"/>
              <w:rPr>
                <w:sz w:val="22"/>
                <w:szCs w:val="22"/>
              </w:rPr>
            </w:pPr>
          </w:p>
        </w:tc>
        <w:tc>
          <w:tcPr>
            <w:tcW w:w="148" w:type="pct"/>
            <w:shd w:val="clear" w:color="auto" w:fill="auto"/>
          </w:tcPr>
          <w:p w14:paraId="33553860" w14:textId="77777777" w:rsidR="0061361C" w:rsidRPr="00F371EF" w:rsidRDefault="0061361C" w:rsidP="00C14006">
            <w:pPr>
              <w:jc w:val="center"/>
              <w:rPr>
                <w:sz w:val="22"/>
                <w:szCs w:val="22"/>
              </w:rPr>
            </w:pPr>
          </w:p>
        </w:tc>
      </w:tr>
    </w:tbl>
    <w:p w14:paraId="7C956069" w14:textId="77777777" w:rsidR="0061361C" w:rsidRPr="00F371EF" w:rsidRDefault="0061361C" w:rsidP="0061361C">
      <w:pPr>
        <w:rPr>
          <w:sz w:val="22"/>
          <w:szCs w:val="22"/>
        </w:rPr>
      </w:pPr>
    </w:p>
    <w:tbl>
      <w:tblPr>
        <w:tblpPr w:leftFromText="180" w:rightFromText="180" w:vertAnchor="text" w:horzAnchor="margin" w:tblpY="26"/>
        <w:tblW w:w="10314" w:type="dxa"/>
        <w:tblLook w:val="0000" w:firstRow="0" w:lastRow="0" w:firstColumn="0" w:lastColumn="0" w:noHBand="0" w:noVBand="0"/>
      </w:tblPr>
      <w:tblGrid>
        <w:gridCol w:w="5070"/>
        <w:gridCol w:w="5244"/>
      </w:tblGrid>
      <w:tr w:rsidR="0061361C" w:rsidRPr="00F371EF" w14:paraId="52C2267F" w14:textId="77777777" w:rsidTr="00C14006">
        <w:tc>
          <w:tcPr>
            <w:tcW w:w="5070" w:type="dxa"/>
          </w:tcPr>
          <w:p w14:paraId="09A0A125" w14:textId="77777777" w:rsidR="0061361C" w:rsidRPr="00F371EF" w:rsidRDefault="0061361C" w:rsidP="00C14006">
            <w:pPr>
              <w:suppressAutoHyphens/>
              <w:jc w:val="both"/>
              <w:rPr>
                <w:sz w:val="22"/>
                <w:szCs w:val="22"/>
                <w:lang w:eastAsia="ar-SA"/>
              </w:rPr>
            </w:pPr>
            <w:r w:rsidRPr="00F371EF">
              <w:rPr>
                <w:sz w:val="22"/>
                <w:szCs w:val="22"/>
                <w:lang w:eastAsia="ar-SA"/>
              </w:rPr>
              <w:t>Заказчик:</w:t>
            </w:r>
          </w:p>
          <w:p w14:paraId="7252CBCD" w14:textId="77777777" w:rsidR="0061361C" w:rsidRPr="00F371EF" w:rsidRDefault="0061361C" w:rsidP="00C14006">
            <w:pPr>
              <w:suppressAutoHyphens/>
              <w:jc w:val="both"/>
              <w:rPr>
                <w:sz w:val="22"/>
                <w:szCs w:val="22"/>
                <w:lang w:eastAsia="ar-SA"/>
              </w:rPr>
            </w:pPr>
            <w:r w:rsidRPr="00F371EF">
              <w:rPr>
                <w:sz w:val="22"/>
                <w:szCs w:val="22"/>
                <w:lang w:eastAsia="ar-SA"/>
              </w:rPr>
              <w:t xml:space="preserve"> </w:t>
            </w:r>
          </w:p>
          <w:p w14:paraId="6D615CA0" w14:textId="77777777" w:rsidR="0061361C" w:rsidRPr="00F371EF" w:rsidRDefault="0061361C" w:rsidP="00C14006">
            <w:pPr>
              <w:suppressAutoHyphens/>
              <w:jc w:val="both"/>
              <w:rPr>
                <w:sz w:val="22"/>
                <w:szCs w:val="22"/>
                <w:lang w:eastAsia="ar-SA"/>
              </w:rPr>
            </w:pPr>
          </w:p>
          <w:p w14:paraId="4B2B485B" w14:textId="77777777" w:rsidR="0061361C" w:rsidRPr="00F371EF" w:rsidRDefault="0061361C" w:rsidP="00C14006">
            <w:pPr>
              <w:suppressAutoHyphens/>
              <w:jc w:val="both"/>
              <w:rPr>
                <w:sz w:val="22"/>
                <w:szCs w:val="22"/>
                <w:lang w:eastAsia="ar-SA"/>
              </w:rPr>
            </w:pPr>
          </w:p>
          <w:p w14:paraId="5683A9FE" w14:textId="77777777" w:rsidR="0061361C" w:rsidRPr="00F371EF" w:rsidRDefault="0061361C" w:rsidP="00C14006">
            <w:pPr>
              <w:suppressAutoHyphens/>
              <w:jc w:val="both"/>
              <w:rPr>
                <w:sz w:val="22"/>
                <w:szCs w:val="22"/>
                <w:lang w:eastAsia="ar-SA"/>
              </w:rPr>
            </w:pPr>
          </w:p>
          <w:p w14:paraId="141D546F" w14:textId="77777777" w:rsidR="0061361C" w:rsidRPr="00F371EF" w:rsidRDefault="0061361C" w:rsidP="00C14006">
            <w:pPr>
              <w:suppressAutoHyphens/>
              <w:jc w:val="both"/>
              <w:rPr>
                <w:sz w:val="22"/>
                <w:szCs w:val="22"/>
                <w:lang w:eastAsia="ar-SA"/>
              </w:rPr>
            </w:pPr>
            <w:r w:rsidRPr="00F371EF">
              <w:rPr>
                <w:sz w:val="22"/>
                <w:szCs w:val="22"/>
                <w:lang w:eastAsia="ar-SA"/>
              </w:rPr>
              <w:t>_________________ /                           /</w:t>
            </w:r>
          </w:p>
          <w:p w14:paraId="443CF406" w14:textId="77777777" w:rsidR="0061361C" w:rsidRPr="00F371EF" w:rsidRDefault="0061361C" w:rsidP="00C14006">
            <w:pPr>
              <w:rPr>
                <w:sz w:val="22"/>
                <w:szCs w:val="22"/>
              </w:rPr>
            </w:pPr>
            <w:r w:rsidRPr="00F371EF">
              <w:rPr>
                <w:sz w:val="22"/>
                <w:szCs w:val="22"/>
                <w:lang w:eastAsia="ar-SA"/>
              </w:rPr>
              <w:t>М.П.</w:t>
            </w:r>
          </w:p>
        </w:tc>
        <w:tc>
          <w:tcPr>
            <w:tcW w:w="5244" w:type="dxa"/>
          </w:tcPr>
          <w:p w14:paraId="716A71E1" w14:textId="77777777" w:rsidR="0061361C" w:rsidRPr="00F371EF" w:rsidRDefault="0061361C" w:rsidP="00C14006">
            <w:pPr>
              <w:suppressAutoHyphens/>
              <w:contextualSpacing/>
              <w:jc w:val="both"/>
              <w:rPr>
                <w:sz w:val="22"/>
                <w:szCs w:val="22"/>
                <w:lang w:eastAsia="ar-SA"/>
              </w:rPr>
            </w:pPr>
            <w:r w:rsidRPr="00F371EF">
              <w:rPr>
                <w:sz w:val="22"/>
                <w:szCs w:val="22"/>
                <w:lang w:eastAsia="ar-SA"/>
              </w:rPr>
              <w:t>Исполнитель:</w:t>
            </w:r>
          </w:p>
          <w:p w14:paraId="1B9FAD91" w14:textId="77777777" w:rsidR="0061361C" w:rsidRPr="00F371EF" w:rsidRDefault="0061361C" w:rsidP="00C14006">
            <w:pPr>
              <w:suppressAutoHyphens/>
              <w:jc w:val="both"/>
              <w:rPr>
                <w:sz w:val="22"/>
                <w:szCs w:val="22"/>
                <w:lang w:eastAsia="ar-SA"/>
              </w:rPr>
            </w:pPr>
            <w:r w:rsidRPr="00F371EF">
              <w:rPr>
                <w:sz w:val="22"/>
                <w:szCs w:val="22"/>
                <w:lang w:eastAsia="ar-SA"/>
              </w:rPr>
              <w:t>Генеральный директор</w:t>
            </w:r>
          </w:p>
          <w:p w14:paraId="39ACED15" w14:textId="77777777" w:rsidR="0061361C" w:rsidRPr="00F371EF" w:rsidRDefault="0061361C" w:rsidP="00C14006">
            <w:pPr>
              <w:suppressAutoHyphens/>
              <w:jc w:val="both"/>
              <w:rPr>
                <w:sz w:val="22"/>
                <w:szCs w:val="22"/>
                <w:lang w:eastAsia="ar-SA"/>
              </w:rPr>
            </w:pPr>
          </w:p>
          <w:p w14:paraId="3A1006EF" w14:textId="77777777" w:rsidR="0061361C" w:rsidRPr="00F371EF" w:rsidRDefault="0061361C" w:rsidP="00C14006">
            <w:pPr>
              <w:suppressAutoHyphens/>
              <w:jc w:val="both"/>
              <w:rPr>
                <w:sz w:val="22"/>
                <w:szCs w:val="22"/>
                <w:lang w:eastAsia="ar-SA"/>
              </w:rPr>
            </w:pPr>
          </w:p>
          <w:p w14:paraId="13E6E388" w14:textId="701F7B48" w:rsidR="00B91CC6" w:rsidRPr="00F371EF" w:rsidRDefault="0061361C" w:rsidP="00B91CC6">
            <w:pPr>
              <w:suppressAutoHyphens/>
              <w:jc w:val="both"/>
              <w:rPr>
                <w:sz w:val="22"/>
                <w:szCs w:val="22"/>
              </w:rPr>
            </w:pPr>
            <w:r w:rsidRPr="00F371EF">
              <w:rPr>
                <w:sz w:val="22"/>
                <w:szCs w:val="22"/>
                <w:lang w:eastAsia="ar-SA"/>
              </w:rPr>
              <w:t>_________________ /</w:t>
            </w:r>
            <w:r w:rsidRPr="00F371EF">
              <w:rPr>
                <w:sz w:val="22"/>
                <w:szCs w:val="22"/>
              </w:rPr>
              <w:t xml:space="preserve"> </w:t>
            </w:r>
            <w:r>
              <w:t xml:space="preserve"> </w:t>
            </w:r>
            <w:bookmarkStart w:id="6" w:name="_GoBack"/>
            <w:bookmarkEnd w:id="6"/>
          </w:p>
          <w:p w14:paraId="1BB390AE" w14:textId="5DC0BDD0" w:rsidR="0061361C" w:rsidRPr="00F371EF" w:rsidRDefault="0061361C" w:rsidP="00C14006">
            <w:pPr>
              <w:rPr>
                <w:sz w:val="22"/>
                <w:szCs w:val="22"/>
              </w:rPr>
            </w:pPr>
          </w:p>
        </w:tc>
      </w:tr>
    </w:tbl>
    <w:p w14:paraId="7D4BB451" w14:textId="77777777" w:rsidR="0061361C" w:rsidRPr="00F371EF" w:rsidRDefault="0061361C" w:rsidP="0061361C">
      <w:pPr>
        <w:rPr>
          <w:vanish/>
          <w:sz w:val="22"/>
          <w:szCs w:val="22"/>
        </w:rPr>
      </w:pPr>
    </w:p>
    <w:p w14:paraId="5C5193FD" w14:textId="77777777" w:rsidR="0061361C" w:rsidRPr="00F371EF" w:rsidRDefault="0061361C" w:rsidP="0061361C">
      <w:pPr>
        <w:shd w:val="clear" w:color="auto" w:fill="FFFFFF"/>
        <w:autoSpaceDN w:val="0"/>
        <w:textAlignment w:val="baseline"/>
        <w:rPr>
          <w:sz w:val="22"/>
          <w:szCs w:val="22"/>
        </w:rPr>
        <w:sectPr w:rsidR="0061361C" w:rsidRPr="00F371EF" w:rsidSect="00E32994">
          <w:footerReference w:type="even" r:id="rId19"/>
          <w:footerReference w:type="default" r:id="rId20"/>
          <w:footerReference w:type="first" r:id="rId21"/>
          <w:pgSz w:w="16840" w:h="11900" w:orient="landscape"/>
          <w:pgMar w:top="1134" w:right="566" w:bottom="892" w:left="745" w:header="0" w:footer="3" w:gutter="0"/>
          <w:cols w:space="720"/>
          <w:noEndnote/>
          <w:docGrid w:linePitch="360"/>
        </w:sectPr>
      </w:pPr>
    </w:p>
    <w:p w14:paraId="16EFC1F9" w14:textId="0FA6E007" w:rsidR="0061361C" w:rsidRDefault="0061361C" w:rsidP="000F723A">
      <w:pPr>
        <w:rPr>
          <w:b/>
          <w:sz w:val="22"/>
          <w:szCs w:val="22"/>
        </w:rPr>
      </w:pPr>
    </w:p>
    <w:sectPr w:rsidR="0061361C" w:rsidSect="00D44309">
      <w:footerReference w:type="default" r:id="rId22"/>
      <w:pgSz w:w="11906" w:h="16838"/>
      <w:pgMar w:top="993" w:right="1133"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FE041" w14:textId="77777777" w:rsidR="00772FAF" w:rsidRDefault="00772FAF" w:rsidP="00A57F34">
      <w:r>
        <w:separator/>
      </w:r>
    </w:p>
  </w:endnote>
  <w:endnote w:type="continuationSeparator" w:id="0">
    <w:p w14:paraId="4AF05867" w14:textId="77777777" w:rsidR="00772FAF" w:rsidRDefault="00772FAF" w:rsidP="00A57F34">
      <w:r>
        <w:continuationSeparator/>
      </w:r>
    </w:p>
  </w:endnote>
  <w:endnote w:type="continuationNotice" w:id="1">
    <w:p w14:paraId="1536E5CB" w14:textId="77777777" w:rsidR="00772FAF" w:rsidRDefault="00772F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B273E" w14:textId="77777777" w:rsidR="0061361C" w:rsidRDefault="006136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0A019" w14:textId="77777777" w:rsidR="0061361C" w:rsidRDefault="0061361C">
    <w:pPr>
      <w:pStyle w:val="aff"/>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5A57" w14:textId="77777777" w:rsidR="0061361C" w:rsidRDefault="0061361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DDC41" w14:textId="366461A5" w:rsidR="00AF1E39" w:rsidRPr="00284762" w:rsidRDefault="00AF1E39" w:rsidP="00284762">
    <w:pPr>
      <w:pStyle w:val="aff"/>
      <w:pBdr>
        <w:top w:val="thinThickSmallGap" w:sz="24" w:space="1" w:color="622423"/>
      </w:pBdr>
      <w:tabs>
        <w:tab w:val="clear" w:pos="4677"/>
        <w:tab w:val="clear" w:pos="9355"/>
        <w:tab w:val="right" w:pos="9072"/>
      </w:tabs>
      <w:rPr>
        <w:rFonts w:ascii="Cambria" w:eastAsia="MS Gothic" w:hAnsi="Cambria"/>
      </w:rPr>
    </w:pPr>
    <w:r w:rsidRPr="00284762">
      <w:rPr>
        <w:rFonts w:ascii="Cambria" w:eastAsia="MS Gothic" w:hAnsi="Cambria"/>
      </w:rPr>
      <w:t>Конфиденциально</w:t>
    </w:r>
    <w:r w:rsidRPr="00EE301B">
      <w:rPr>
        <w:rFonts w:ascii="Cambria" w:eastAsia="MS Gothic" w:hAnsi="Cambria"/>
      </w:rPr>
      <w:tab/>
    </w:r>
    <w:r w:rsidRPr="00284762">
      <w:rPr>
        <w:rFonts w:ascii="Cambria" w:eastAsia="MS Gothic" w:hAnsi="Cambria"/>
      </w:rPr>
      <w:t xml:space="preserve">Страница </w:t>
    </w:r>
    <w:r w:rsidRPr="00284762">
      <w:rPr>
        <w:rFonts w:ascii="Calibri" w:eastAsia="MS Gothic" w:hAnsi="Calibri"/>
      </w:rPr>
      <w:fldChar w:fldCharType="begin"/>
    </w:r>
    <w:r>
      <w:instrText>PAGE   \* MERGEFORMAT</w:instrText>
    </w:r>
    <w:r w:rsidRPr="00284762">
      <w:rPr>
        <w:rFonts w:ascii="Calibri" w:eastAsia="MS Gothic" w:hAnsi="Calibri"/>
      </w:rPr>
      <w:fldChar w:fldCharType="separate"/>
    </w:r>
    <w:r w:rsidR="00B91CC6" w:rsidRPr="00B91CC6">
      <w:rPr>
        <w:rFonts w:ascii="Cambria" w:eastAsia="MS Gothic" w:hAnsi="Cambria"/>
        <w:noProof/>
      </w:rPr>
      <w:t>9</w:t>
    </w:r>
    <w:r w:rsidRPr="00284762">
      <w:rPr>
        <w:rFonts w:ascii="Cambria" w:eastAsia="MS Gothic" w:hAnsi="Cambria"/>
      </w:rPr>
      <w:fldChar w:fldCharType="end"/>
    </w:r>
  </w:p>
  <w:p w14:paraId="3EA75FA3" w14:textId="77777777" w:rsidR="00AF1E39" w:rsidRDefault="00AF1E39">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B021F" w14:textId="77777777" w:rsidR="00772FAF" w:rsidRDefault="00772FAF" w:rsidP="00A57F34">
      <w:r>
        <w:separator/>
      </w:r>
    </w:p>
  </w:footnote>
  <w:footnote w:type="continuationSeparator" w:id="0">
    <w:p w14:paraId="439C4D49" w14:textId="77777777" w:rsidR="00772FAF" w:rsidRDefault="00772FAF" w:rsidP="00A57F34">
      <w:r>
        <w:continuationSeparator/>
      </w:r>
    </w:p>
  </w:footnote>
  <w:footnote w:type="continuationNotice" w:id="1">
    <w:p w14:paraId="68830FA2" w14:textId="77777777" w:rsidR="00772FAF" w:rsidRDefault="00772FA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B6C5168"/>
    <w:name w:val="WW8Num3"/>
    <w:lvl w:ilvl="0">
      <w:start w:val="1"/>
      <w:numFmt w:val="decimal"/>
      <w:lvlText w:val="%1."/>
      <w:lvlJc w:val="left"/>
      <w:pPr>
        <w:tabs>
          <w:tab w:val="num" w:pos="1069"/>
        </w:tabs>
        <w:ind w:left="1069" w:hanging="360"/>
      </w:pPr>
    </w:lvl>
    <w:lvl w:ilvl="1">
      <w:start w:val="1"/>
      <w:numFmt w:val="decimal"/>
      <w:lvlText w:val="%1.%2."/>
      <w:lvlJc w:val="left"/>
      <w:pPr>
        <w:tabs>
          <w:tab w:val="num" w:pos="1159"/>
        </w:tabs>
        <w:ind w:left="1159" w:hanging="450"/>
      </w:pPr>
    </w:lvl>
    <w:lvl w:ilvl="2">
      <w:start w:val="1"/>
      <w:numFmt w:val="decimal"/>
      <w:lvlText w:val="%1.%2.%3."/>
      <w:lvlJc w:val="left"/>
      <w:pPr>
        <w:tabs>
          <w:tab w:val="num" w:pos="1288"/>
        </w:tabs>
        <w:ind w:left="1288" w:hanging="720"/>
      </w:pPr>
      <w:rPr>
        <w:b w:val="0"/>
        <w:color w:val="auto"/>
      </w:rPr>
    </w:lvl>
    <w:lvl w:ilvl="3">
      <w:start w:val="1"/>
      <w:numFmt w:val="decimal"/>
      <w:lvlText w:val="%1.%2.%3.%4."/>
      <w:lvlJc w:val="left"/>
      <w:pPr>
        <w:tabs>
          <w:tab w:val="num" w:pos="1855"/>
        </w:tabs>
        <w:ind w:left="1855"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1" w15:restartNumberingAfterBreak="0">
    <w:nsid w:val="00EE6550"/>
    <w:multiLevelType w:val="hybridMultilevel"/>
    <w:tmpl w:val="4086B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1E023A"/>
    <w:multiLevelType w:val="multilevel"/>
    <w:tmpl w:val="FBBAC1CA"/>
    <w:lvl w:ilvl="0">
      <w:start w:val="1"/>
      <w:numFmt w:val="decimal"/>
      <w:lvlText w:val="%1."/>
      <w:lvlJc w:val="left"/>
      <w:pPr>
        <w:ind w:left="720" w:hanging="360"/>
      </w:pPr>
      <w:rPr>
        <w:rFonts w:hint="default"/>
        <w:b w:val="0"/>
        <w:sz w:val="1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18743B2"/>
    <w:multiLevelType w:val="hybridMultilevel"/>
    <w:tmpl w:val="E7C629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DD3D4C"/>
    <w:multiLevelType w:val="hybridMultilevel"/>
    <w:tmpl w:val="BAB42F70"/>
    <w:lvl w:ilvl="0" w:tplc="04190001">
      <w:start w:val="1"/>
      <w:numFmt w:val="bullet"/>
      <w:lvlText w:val=""/>
      <w:lvlJc w:val="left"/>
      <w:pPr>
        <w:ind w:left="1343" w:hanging="360"/>
      </w:pPr>
      <w:rPr>
        <w:rFonts w:ascii="Symbol" w:hAnsi="Symbol" w:hint="default"/>
      </w:rPr>
    </w:lvl>
    <w:lvl w:ilvl="1" w:tplc="04190003" w:tentative="1">
      <w:start w:val="1"/>
      <w:numFmt w:val="bullet"/>
      <w:lvlText w:val="o"/>
      <w:lvlJc w:val="left"/>
      <w:pPr>
        <w:ind w:left="2063" w:hanging="360"/>
      </w:pPr>
      <w:rPr>
        <w:rFonts w:ascii="Courier New" w:hAnsi="Courier New" w:cs="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cs="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cs="Courier New" w:hint="default"/>
      </w:rPr>
    </w:lvl>
    <w:lvl w:ilvl="8" w:tplc="04190005" w:tentative="1">
      <w:start w:val="1"/>
      <w:numFmt w:val="bullet"/>
      <w:lvlText w:val=""/>
      <w:lvlJc w:val="left"/>
      <w:pPr>
        <w:ind w:left="7103" w:hanging="360"/>
      </w:pPr>
      <w:rPr>
        <w:rFonts w:ascii="Wingdings" w:hAnsi="Wingdings" w:hint="default"/>
      </w:rPr>
    </w:lvl>
  </w:abstractNum>
  <w:abstractNum w:abstractNumId="5" w15:restartNumberingAfterBreak="0">
    <w:nsid w:val="13C34DEE"/>
    <w:multiLevelType w:val="hybridMultilevel"/>
    <w:tmpl w:val="6666C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553A70"/>
    <w:multiLevelType w:val="multilevel"/>
    <w:tmpl w:val="6A00FE20"/>
    <w:lvl w:ilvl="0">
      <w:start w:val="5"/>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i w:val="0"/>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7" w15:restartNumberingAfterBreak="0">
    <w:nsid w:val="19965049"/>
    <w:multiLevelType w:val="multilevel"/>
    <w:tmpl w:val="6A280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9A5902"/>
    <w:multiLevelType w:val="multilevel"/>
    <w:tmpl w:val="EEEEBD0C"/>
    <w:lvl w:ilvl="0">
      <w:start w:val="6"/>
      <w:numFmt w:val="decimal"/>
      <w:lvlText w:val="%1"/>
      <w:lvlJc w:val="left"/>
      <w:pPr>
        <w:ind w:left="444" w:hanging="444"/>
      </w:pPr>
      <w:rPr>
        <w:rFonts w:hint="default"/>
      </w:rPr>
    </w:lvl>
    <w:lvl w:ilvl="1">
      <w:start w:val="4"/>
      <w:numFmt w:val="decimal"/>
      <w:lvlText w:val="%1.%2"/>
      <w:lvlJc w:val="left"/>
      <w:pPr>
        <w:ind w:left="984" w:hanging="44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1F8A2EAE"/>
    <w:multiLevelType w:val="multilevel"/>
    <w:tmpl w:val="8AE86730"/>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b w:val="0"/>
        <w:color w:val="auto"/>
        <w:sz w:val="22"/>
      </w:rPr>
    </w:lvl>
    <w:lvl w:ilvl="2">
      <w:start w:val="1"/>
      <w:numFmt w:val="decimal"/>
      <w:lvlText w:val="%1.%2.%3"/>
      <w:lvlJc w:val="left"/>
      <w:pPr>
        <w:tabs>
          <w:tab w:val="num" w:pos="1004"/>
        </w:tabs>
        <w:ind w:left="1004" w:hanging="720"/>
      </w:pPr>
      <w:rPr>
        <w:rFonts w:hint="default"/>
        <w:b w:val="0"/>
        <w:i w:val="0"/>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10" w15:restartNumberingAfterBreak="0">
    <w:nsid w:val="292241D7"/>
    <w:multiLevelType w:val="multilevel"/>
    <w:tmpl w:val="1E786C90"/>
    <w:lvl w:ilvl="0">
      <w:start w:val="1"/>
      <w:numFmt w:val="bullet"/>
      <w:lvlText w:val="−"/>
      <w:lvlJc w:val="left"/>
      <w:pPr>
        <w:ind w:left="7874" w:hanging="360"/>
      </w:pPr>
      <w:rPr>
        <w:rFonts w:ascii="Noto Sans Symbols" w:eastAsia="Noto Sans Symbols" w:hAnsi="Noto Sans Symbols" w:cs="Noto Sans Symbols"/>
        <w:vertAlign w:val="baseline"/>
      </w:rPr>
    </w:lvl>
    <w:lvl w:ilvl="1">
      <w:start w:val="1"/>
      <w:numFmt w:val="bullet"/>
      <w:lvlText w:val="o"/>
      <w:lvlJc w:val="left"/>
      <w:pPr>
        <w:ind w:left="8594" w:hanging="360"/>
      </w:pPr>
      <w:rPr>
        <w:rFonts w:ascii="Courier New" w:eastAsia="Courier New" w:hAnsi="Courier New" w:cs="Courier New"/>
        <w:vertAlign w:val="baseline"/>
      </w:rPr>
    </w:lvl>
    <w:lvl w:ilvl="2">
      <w:start w:val="1"/>
      <w:numFmt w:val="bullet"/>
      <w:lvlText w:val="▪"/>
      <w:lvlJc w:val="left"/>
      <w:pPr>
        <w:ind w:left="9314" w:hanging="360"/>
      </w:pPr>
      <w:rPr>
        <w:rFonts w:ascii="Noto Sans Symbols" w:eastAsia="Noto Sans Symbols" w:hAnsi="Noto Sans Symbols" w:cs="Noto Sans Symbols"/>
        <w:vertAlign w:val="baseline"/>
      </w:rPr>
    </w:lvl>
    <w:lvl w:ilvl="3">
      <w:start w:val="1"/>
      <w:numFmt w:val="bullet"/>
      <w:lvlText w:val="●"/>
      <w:lvlJc w:val="left"/>
      <w:pPr>
        <w:ind w:left="10034" w:hanging="360"/>
      </w:pPr>
      <w:rPr>
        <w:rFonts w:ascii="Noto Sans Symbols" w:eastAsia="Noto Sans Symbols" w:hAnsi="Noto Sans Symbols" w:cs="Noto Sans Symbols"/>
        <w:vertAlign w:val="baseline"/>
      </w:rPr>
    </w:lvl>
    <w:lvl w:ilvl="4">
      <w:start w:val="1"/>
      <w:numFmt w:val="bullet"/>
      <w:lvlText w:val="o"/>
      <w:lvlJc w:val="left"/>
      <w:pPr>
        <w:ind w:left="10754" w:hanging="360"/>
      </w:pPr>
      <w:rPr>
        <w:rFonts w:ascii="Courier New" w:eastAsia="Courier New" w:hAnsi="Courier New" w:cs="Courier New"/>
        <w:vertAlign w:val="baseline"/>
      </w:rPr>
    </w:lvl>
    <w:lvl w:ilvl="5">
      <w:start w:val="1"/>
      <w:numFmt w:val="bullet"/>
      <w:lvlText w:val="▪"/>
      <w:lvlJc w:val="left"/>
      <w:pPr>
        <w:ind w:left="11474" w:hanging="360"/>
      </w:pPr>
      <w:rPr>
        <w:rFonts w:ascii="Noto Sans Symbols" w:eastAsia="Noto Sans Symbols" w:hAnsi="Noto Sans Symbols" w:cs="Noto Sans Symbols"/>
        <w:vertAlign w:val="baseline"/>
      </w:rPr>
    </w:lvl>
    <w:lvl w:ilvl="6">
      <w:start w:val="1"/>
      <w:numFmt w:val="bullet"/>
      <w:lvlText w:val="●"/>
      <w:lvlJc w:val="left"/>
      <w:pPr>
        <w:ind w:left="12194" w:hanging="360"/>
      </w:pPr>
      <w:rPr>
        <w:rFonts w:ascii="Noto Sans Symbols" w:eastAsia="Noto Sans Symbols" w:hAnsi="Noto Sans Symbols" w:cs="Noto Sans Symbols"/>
        <w:vertAlign w:val="baseline"/>
      </w:rPr>
    </w:lvl>
    <w:lvl w:ilvl="7">
      <w:start w:val="1"/>
      <w:numFmt w:val="bullet"/>
      <w:lvlText w:val="o"/>
      <w:lvlJc w:val="left"/>
      <w:pPr>
        <w:ind w:left="12914" w:hanging="360"/>
      </w:pPr>
      <w:rPr>
        <w:rFonts w:ascii="Courier New" w:eastAsia="Courier New" w:hAnsi="Courier New" w:cs="Courier New"/>
        <w:vertAlign w:val="baseline"/>
      </w:rPr>
    </w:lvl>
    <w:lvl w:ilvl="8">
      <w:start w:val="1"/>
      <w:numFmt w:val="bullet"/>
      <w:lvlText w:val="▪"/>
      <w:lvlJc w:val="left"/>
      <w:pPr>
        <w:ind w:left="13634" w:hanging="360"/>
      </w:pPr>
      <w:rPr>
        <w:rFonts w:ascii="Noto Sans Symbols" w:eastAsia="Noto Sans Symbols" w:hAnsi="Noto Sans Symbols" w:cs="Noto Sans Symbols"/>
        <w:vertAlign w:val="baseline"/>
      </w:rPr>
    </w:lvl>
  </w:abstractNum>
  <w:abstractNum w:abstractNumId="11" w15:restartNumberingAfterBreak="0">
    <w:nsid w:val="3B167EF2"/>
    <w:multiLevelType w:val="multilevel"/>
    <w:tmpl w:val="D3725574"/>
    <w:lvl w:ilvl="0">
      <w:start w:val="1"/>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rPr>
        <w:b w:val="0"/>
      </w:rPr>
    </w:lvl>
    <w:lvl w:ilvl="2">
      <w:start w:val="1"/>
      <w:numFmt w:val="decimal"/>
      <w:lvlText w:val="%1.%2.%3."/>
      <w:legacy w:legacy="1" w:legacySpace="120" w:legacyIndent="720"/>
      <w:lvlJc w:val="left"/>
      <w:pPr>
        <w:ind w:left="1800" w:hanging="720"/>
      </w:pPr>
      <w:rPr>
        <w:b w:val="0"/>
      </w:r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2" w15:restartNumberingAfterBreak="0">
    <w:nsid w:val="402516C9"/>
    <w:multiLevelType w:val="hybridMultilevel"/>
    <w:tmpl w:val="4A786C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0454CC4"/>
    <w:multiLevelType w:val="hybridMultilevel"/>
    <w:tmpl w:val="50264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BA4729"/>
    <w:multiLevelType w:val="hybridMultilevel"/>
    <w:tmpl w:val="032E5CC2"/>
    <w:lvl w:ilvl="0" w:tplc="AA54E36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1A106B"/>
    <w:multiLevelType w:val="multilevel"/>
    <w:tmpl w:val="2030190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41A386B"/>
    <w:multiLevelType w:val="multilevel"/>
    <w:tmpl w:val="266AF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895463"/>
    <w:multiLevelType w:val="hybridMultilevel"/>
    <w:tmpl w:val="27CE6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38510D"/>
    <w:multiLevelType w:val="multilevel"/>
    <w:tmpl w:val="4A72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A9133B"/>
    <w:multiLevelType w:val="multilevel"/>
    <w:tmpl w:val="E45C32B8"/>
    <w:lvl w:ilvl="0">
      <w:start w:val="1"/>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20" w15:restartNumberingAfterBreak="0">
    <w:nsid w:val="7EC6533C"/>
    <w:multiLevelType w:val="multilevel"/>
    <w:tmpl w:val="BFF81128"/>
    <w:lvl w:ilvl="0">
      <w:start w:val="10"/>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19"/>
  </w:num>
  <w:num w:numId="2">
    <w:abstractNumId w:val="6"/>
  </w:num>
  <w:num w:numId="3">
    <w:abstractNumId w:val="15"/>
  </w:num>
  <w:num w:numId="4">
    <w:abstractNumId w:val="4"/>
  </w:num>
  <w:num w:numId="5">
    <w:abstractNumId w:val="20"/>
  </w:num>
  <w:num w:numId="6">
    <w:abstractNumId w:val="2"/>
  </w:num>
  <w:num w:numId="7">
    <w:abstractNumId w:va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7"/>
  </w:num>
  <w:num w:numId="13">
    <w:abstractNumId w:val="1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7"/>
  </w:num>
  <w:num w:numId="18">
    <w:abstractNumId w:val="9"/>
  </w:num>
  <w:num w:numId="19">
    <w:abstractNumId w:val="3"/>
  </w:num>
  <w:num w:numId="20">
    <w:abstractNumId w:val="14"/>
  </w:num>
  <w:num w:numId="21">
    <w:abstractNumId w:val="10"/>
  </w:num>
  <w:num w:numId="22">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енис Косьмин">
    <w15:presenceInfo w15:providerId="None" w15:userId="Денис Косьми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40"/>
    <w:rsid w:val="000005E3"/>
    <w:rsid w:val="0000061F"/>
    <w:rsid w:val="00001166"/>
    <w:rsid w:val="00002ACE"/>
    <w:rsid w:val="00002BF5"/>
    <w:rsid w:val="00003648"/>
    <w:rsid w:val="00003D38"/>
    <w:rsid w:val="00005D6E"/>
    <w:rsid w:val="00007F73"/>
    <w:rsid w:val="0001091E"/>
    <w:rsid w:val="000114E6"/>
    <w:rsid w:val="000120AD"/>
    <w:rsid w:val="000130FB"/>
    <w:rsid w:val="00013AF5"/>
    <w:rsid w:val="00013D69"/>
    <w:rsid w:val="0001411B"/>
    <w:rsid w:val="00014772"/>
    <w:rsid w:val="000156DC"/>
    <w:rsid w:val="000169FA"/>
    <w:rsid w:val="0001701E"/>
    <w:rsid w:val="00017EF2"/>
    <w:rsid w:val="0002069D"/>
    <w:rsid w:val="0002092A"/>
    <w:rsid w:val="00020FC7"/>
    <w:rsid w:val="00021246"/>
    <w:rsid w:val="000220C6"/>
    <w:rsid w:val="00022CE8"/>
    <w:rsid w:val="00022FF5"/>
    <w:rsid w:val="00023635"/>
    <w:rsid w:val="00026C1C"/>
    <w:rsid w:val="00026C3F"/>
    <w:rsid w:val="00030823"/>
    <w:rsid w:val="00031C54"/>
    <w:rsid w:val="0003258B"/>
    <w:rsid w:val="00033266"/>
    <w:rsid w:val="000349EC"/>
    <w:rsid w:val="00037BBF"/>
    <w:rsid w:val="00042183"/>
    <w:rsid w:val="0004245B"/>
    <w:rsid w:val="000439A0"/>
    <w:rsid w:val="0004463A"/>
    <w:rsid w:val="00044818"/>
    <w:rsid w:val="00045C01"/>
    <w:rsid w:val="00046BF4"/>
    <w:rsid w:val="00047C86"/>
    <w:rsid w:val="000505C4"/>
    <w:rsid w:val="00051AA7"/>
    <w:rsid w:val="00052A14"/>
    <w:rsid w:val="00053995"/>
    <w:rsid w:val="0005555C"/>
    <w:rsid w:val="000555CF"/>
    <w:rsid w:val="000613CF"/>
    <w:rsid w:val="00061C5B"/>
    <w:rsid w:val="000629AA"/>
    <w:rsid w:val="00067558"/>
    <w:rsid w:val="00071E82"/>
    <w:rsid w:val="00072120"/>
    <w:rsid w:val="00072FB3"/>
    <w:rsid w:val="000746D7"/>
    <w:rsid w:val="000804DE"/>
    <w:rsid w:val="000852E1"/>
    <w:rsid w:val="00085E63"/>
    <w:rsid w:val="00085EC2"/>
    <w:rsid w:val="000864FE"/>
    <w:rsid w:val="00090C82"/>
    <w:rsid w:val="0009230E"/>
    <w:rsid w:val="000926E4"/>
    <w:rsid w:val="00093696"/>
    <w:rsid w:val="00096881"/>
    <w:rsid w:val="00097F96"/>
    <w:rsid w:val="000A0544"/>
    <w:rsid w:val="000A0CD3"/>
    <w:rsid w:val="000A15D3"/>
    <w:rsid w:val="000A2A58"/>
    <w:rsid w:val="000A2A88"/>
    <w:rsid w:val="000A32A3"/>
    <w:rsid w:val="000A554B"/>
    <w:rsid w:val="000A57AD"/>
    <w:rsid w:val="000A5800"/>
    <w:rsid w:val="000A5C15"/>
    <w:rsid w:val="000A5D6D"/>
    <w:rsid w:val="000A637A"/>
    <w:rsid w:val="000A7B21"/>
    <w:rsid w:val="000B09C5"/>
    <w:rsid w:val="000B15B6"/>
    <w:rsid w:val="000B17C8"/>
    <w:rsid w:val="000B2182"/>
    <w:rsid w:val="000B26BB"/>
    <w:rsid w:val="000B29A3"/>
    <w:rsid w:val="000B3548"/>
    <w:rsid w:val="000B38D9"/>
    <w:rsid w:val="000C04A1"/>
    <w:rsid w:val="000C0BE1"/>
    <w:rsid w:val="000C1321"/>
    <w:rsid w:val="000C23D0"/>
    <w:rsid w:val="000C56C0"/>
    <w:rsid w:val="000D0D01"/>
    <w:rsid w:val="000D2AB1"/>
    <w:rsid w:val="000D30A9"/>
    <w:rsid w:val="000D5DBD"/>
    <w:rsid w:val="000D636C"/>
    <w:rsid w:val="000D6C76"/>
    <w:rsid w:val="000D7AD5"/>
    <w:rsid w:val="000E0ACB"/>
    <w:rsid w:val="000E0CEC"/>
    <w:rsid w:val="000E1E14"/>
    <w:rsid w:val="000E398D"/>
    <w:rsid w:val="000F09B9"/>
    <w:rsid w:val="000F3739"/>
    <w:rsid w:val="000F3D16"/>
    <w:rsid w:val="000F6C37"/>
    <w:rsid w:val="000F723A"/>
    <w:rsid w:val="001022BE"/>
    <w:rsid w:val="00102AE0"/>
    <w:rsid w:val="001057B8"/>
    <w:rsid w:val="00106970"/>
    <w:rsid w:val="00106CAE"/>
    <w:rsid w:val="0010793B"/>
    <w:rsid w:val="00110A69"/>
    <w:rsid w:val="001111CC"/>
    <w:rsid w:val="00111E2D"/>
    <w:rsid w:val="00111E6C"/>
    <w:rsid w:val="00112494"/>
    <w:rsid w:val="00112D44"/>
    <w:rsid w:val="001225B4"/>
    <w:rsid w:val="00122EC8"/>
    <w:rsid w:val="0012374C"/>
    <w:rsid w:val="00125CEF"/>
    <w:rsid w:val="0012603D"/>
    <w:rsid w:val="001266DB"/>
    <w:rsid w:val="00127A6F"/>
    <w:rsid w:val="00127DE6"/>
    <w:rsid w:val="001300E4"/>
    <w:rsid w:val="00130857"/>
    <w:rsid w:val="00132D7D"/>
    <w:rsid w:val="00134D29"/>
    <w:rsid w:val="00137F59"/>
    <w:rsid w:val="001402CA"/>
    <w:rsid w:val="0014126D"/>
    <w:rsid w:val="0014246A"/>
    <w:rsid w:val="00142D45"/>
    <w:rsid w:val="00142F32"/>
    <w:rsid w:val="00144594"/>
    <w:rsid w:val="00147903"/>
    <w:rsid w:val="0014790B"/>
    <w:rsid w:val="0015231E"/>
    <w:rsid w:val="00152708"/>
    <w:rsid w:val="001535B2"/>
    <w:rsid w:val="00154AA7"/>
    <w:rsid w:val="00154E59"/>
    <w:rsid w:val="00156359"/>
    <w:rsid w:val="001576CB"/>
    <w:rsid w:val="001626B0"/>
    <w:rsid w:val="00162B48"/>
    <w:rsid w:val="00163C42"/>
    <w:rsid w:val="00166299"/>
    <w:rsid w:val="001662AF"/>
    <w:rsid w:val="00170D82"/>
    <w:rsid w:val="001732AF"/>
    <w:rsid w:val="001736D9"/>
    <w:rsid w:val="001745E8"/>
    <w:rsid w:val="001747E1"/>
    <w:rsid w:val="0017681A"/>
    <w:rsid w:val="00177594"/>
    <w:rsid w:val="0018013C"/>
    <w:rsid w:val="00180AAA"/>
    <w:rsid w:val="00184205"/>
    <w:rsid w:val="001845EB"/>
    <w:rsid w:val="00186DB1"/>
    <w:rsid w:val="001908FF"/>
    <w:rsid w:val="00195F40"/>
    <w:rsid w:val="00196191"/>
    <w:rsid w:val="0019689F"/>
    <w:rsid w:val="00196A70"/>
    <w:rsid w:val="001A142B"/>
    <w:rsid w:val="001A23EB"/>
    <w:rsid w:val="001A4526"/>
    <w:rsid w:val="001A483B"/>
    <w:rsid w:val="001A5DDA"/>
    <w:rsid w:val="001B0A29"/>
    <w:rsid w:val="001B13B4"/>
    <w:rsid w:val="001B3F59"/>
    <w:rsid w:val="001B6824"/>
    <w:rsid w:val="001B7931"/>
    <w:rsid w:val="001C0025"/>
    <w:rsid w:val="001C2515"/>
    <w:rsid w:val="001C2632"/>
    <w:rsid w:val="001C29B2"/>
    <w:rsid w:val="001C2E6E"/>
    <w:rsid w:val="001C3D1E"/>
    <w:rsid w:val="001C3D8A"/>
    <w:rsid w:val="001C5AB5"/>
    <w:rsid w:val="001D1A22"/>
    <w:rsid w:val="001D226C"/>
    <w:rsid w:val="001D2547"/>
    <w:rsid w:val="001D3627"/>
    <w:rsid w:val="001E021C"/>
    <w:rsid w:val="001E21A0"/>
    <w:rsid w:val="001E56BA"/>
    <w:rsid w:val="001E7193"/>
    <w:rsid w:val="001E71DC"/>
    <w:rsid w:val="001F2731"/>
    <w:rsid w:val="001F5113"/>
    <w:rsid w:val="001F76E5"/>
    <w:rsid w:val="00200767"/>
    <w:rsid w:val="00200AA4"/>
    <w:rsid w:val="00202779"/>
    <w:rsid w:val="00203AAC"/>
    <w:rsid w:val="00205615"/>
    <w:rsid w:val="0021164B"/>
    <w:rsid w:val="002117AA"/>
    <w:rsid w:val="00211E76"/>
    <w:rsid w:val="0021264D"/>
    <w:rsid w:val="002138F7"/>
    <w:rsid w:val="00214160"/>
    <w:rsid w:val="00215485"/>
    <w:rsid w:val="00217FAD"/>
    <w:rsid w:val="00220934"/>
    <w:rsid w:val="002239AD"/>
    <w:rsid w:val="002249C2"/>
    <w:rsid w:val="002264BE"/>
    <w:rsid w:val="00227005"/>
    <w:rsid w:val="00227170"/>
    <w:rsid w:val="002300B7"/>
    <w:rsid w:val="00236906"/>
    <w:rsid w:val="002431FB"/>
    <w:rsid w:val="002435F6"/>
    <w:rsid w:val="0024471C"/>
    <w:rsid w:val="00244FB4"/>
    <w:rsid w:val="0024503B"/>
    <w:rsid w:val="002467D8"/>
    <w:rsid w:val="00246F62"/>
    <w:rsid w:val="00250019"/>
    <w:rsid w:val="0025035B"/>
    <w:rsid w:val="002510CC"/>
    <w:rsid w:val="00251C62"/>
    <w:rsid w:val="002544DE"/>
    <w:rsid w:val="0025455B"/>
    <w:rsid w:val="00255E96"/>
    <w:rsid w:val="00260956"/>
    <w:rsid w:val="00260D3A"/>
    <w:rsid w:val="00262B16"/>
    <w:rsid w:val="00262B90"/>
    <w:rsid w:val="002634D1"/>
    <w:rsid w:val="00266B23"/>
    <w:rsid w:val="00270141"/>
    <w:rsid w:val="00271298"/>
    <w:rsid w:val="00271E89"/>
    <w:rsid w:val="002723AA"/>
    <w:rsid w:val="00272897"/>
    <w:rsid w:val="00272F2A"/>
    <w:rsid w:val="0027466A"/>
    <w:rsid w:val="002756C9"/>
    <w:rsid w:val="002773E2"/>
    <w:rsid w:val="00280696"/>
    <w:rsid w:val="00280F26"/>
    <w:rsid w:val="00283208"/>
    <w:rsid w:val="00284762"/>
    <w:rsid w:val="00284865"/>
    <w:rsid w:val="00284AC7"/>
    <w:rsid w:val="00285190"/>
    <w:rsid w:val="002859EE"/>
    <w:rsid w:val="00286FC1"/>
    <w:rsid w:val="002903CE"/>
    <w:rsid w:val="00291B95"/>
    <w:rsid w:val="00291EFC"/>
    <w:rsid w:val="0029234B"/>
    <w:rsid w:val="00293A68"/>
    <w:rsid w:val="00293B53"/>
    <w:rsid w:val="00294E2C"/>
    <w:rsid w:val="00296459"/>
    <w:rsid w:val="00296E4F"/>
    <w:rsid w:val="00297CC2"/>
    <w:rsid w:val="002A09B8"/>
    <w:rsid w:val="002A12D7"/>
    <w:rsid w:val="002A4FE3"/>
    <w:rsid w:val="002A5758"/>
    <w:rsid w:val="002A6450"/>
    <w:rsid w:val="002B02A0"/>
    <w:rsid w:val="002B0FEC"/>
    <w:rsid w:val="002B0FF6"/>
    <w:rsid w:val="002B13FB"/>
    <w:rsid w:val="002B1797"/>
    <w:rsid w:val="002B4242"/>
    <w:rsid w:val="002B4DAA"/>
    <w:rsid w:val="002B500F"/>
    <w:rsid w:val="002B693A"/>
    <w:rsid w:val="002B7EF2"/>
    <w:rsid w:val="002C138B"/>
    <w:rsid w:val="002C2155"/>
    <w:rsid w:val="002C64A1"/>
    <w:rsid w:val="002D280F"/>
    <w:rsid w:val="002D394E"/>
    <w:rsid w:val="002D4A5B"/>
    <w:rsid w:val="002D772E"/>
    <w:rsid w:val="002E02E2"/>
    <w:rsid w:val="002E1104"/>
    <w:rsid w:val="002E48ED"/>
    <w:rsid w:val="002E67E7"/>
    <w:rsid w:val="002F3ECE"/>
    <w:rsid w:val="002F3FFE"/>
    <w:rsid w:val="002F5420"/>
    <w:rsid w:val="002F6047"/>
    <w:rsid w:val="002F6107"/>
    <w:rsid w:val="002F657F"/>
    <w:rsid w:val="00300044"/>
    <w:rsid w:val="0030289E"/>
    <w:rsid w:val="00302981"/>
    <w:rsid w:val="00302C5C"/>
    <w:rsid w:val="003038E3"/>
    <w:rsid w:val="00303E07"/>
    <w:rsid w:val="00306AAF"/>
    <w:rsid w:val="003076F2"/>
    <w:rsid w:val="003125B4"/>
    <w:rsid w:val="00312814"/>
    <w:rsid w:val="00316C6B"/>
    <w:rsid w:val="00316E91"/>
    <w:rsid w:val="0032147E"/>
    <w:rsid w:val="00323920"/>
    <w:rsid w:val="00326337"/>
    <w:rsid w:val="003309D8"/>
    <w:rsid w:val="00330E95"/>
    <w:rsid w:val="0033209D"/>
    <w:rsid w:val="003322AF"/>
    <w:rsid w:val="00332352"/>
    <w:rsid w:val="00336E15"/>
    <w:rsid w:val="003402DF"/>
    <w:rsid w:val="00340B4B"/>
    <w:rsid w:val="00340CD6"/>
    <w:rsid w:val="00342E90"/>
    <w:rsid w:val="003436D3"/>
    <w:rsid w:val="0034391D"/>
    <w:rsid w:val="0034498B"/>
    <w:rsid w:val="00345BA4"/>
    <w:rsid w:val="00346A69"/>
    <w:rsid w:val="003473C4"/>
    <w:rsid w:val="0034797E"/>
    <w:rsid w:val="00347EE1"/>
    <w:rsid w:val="00352C82"/>
    <w:rsid w:val="003548C5"/>
    <w:rsid w:val="00354FD2"/>
    <w:rsid w:val="00355D45"/>
    <w:rsid w:val="00356ACD"/>
    <w:rsid w:val="00361D52"/>
    <w:rsid w:val="00363C4A"/>
    <w:rsid w:val="00364CC8"/>
    <w:rsid w:val="00364F40"/>
    <w:rsid w:val="00365B25"/>
    <w:rsid w:val="003661EF"/>
    <w:rsid w:val="003663F4"/>
    <w:rsid w:val="003674E2"/>
    <w:rsid w:val="00372502"/>
    <w:rsid w:val="0037355B"/>
    <w:rsid w:val="00373D7D"/>
    <w:rsid w:val="003756DF"/>
    <w:rsid w:val="00376959"/>
    <w:rsid w:val="00377840"/>
    <w:rsid w:val="00380018"/>
    <w:rsid w:val="00380E6A"/>
    <w:rsid w:val="00381306"/>
    <w:rsid w:val="003813D8"/>
    <w:rsid w:val="00381D55"/>
    <w:rsid w:val="003843EE"/>
    <w:rsid w:val="00386689"/>
    <w:rsid w:val="00387405"/>
    <w:rsid w:val="0039053B"/>
    <w:rsid w:val="00390667"/>
    <w:rsid w:val="00392282"/>
    <w:rsid w:val="00392317"/>
    <w:rsid w:val="00392321"/>
    <w:rsid w:val="00392653"/>
    <w:rsid w:val="00395CE0"/>
    <w:rsid w:val="003A0A21"/>
    <w:rsid w:val="003A0B48"/>
    <w:rsid w:val="003A1484"/>
    <w:rsid w:val="003A18F2"/>
    <w:rsid w:val="003A2812"/>
    <w:rsid w:val="003A2B20"/>
    <w:rsid w:val="003A47C5"/>
    <w:rsid w:val="003A61FF"/>
    <w:rsid w:val="003B1114"/>
    <w:rsid w:val="003B1DFA"/>
    <w:rsid w:val="003B3831"/>
    <w:rsid w:val="003B4763"/>
    <w:rsid w:val="003B74B5"/>
    <w:rsid w:val="003C201A"/>
    <w:rsid w:val="003C204E"/>
    <w:rsid w:val="003C3338"/>
    <w:rsid w:val="003C37DB"/>
    <w:rsid w:val="003C4F06"/>
    <w:rsid w:val="003C526C"/>
    <w:rsid w:val="003D0B7A"/>
    <w:rsid w:val="003D1A9E"/>
    <w:rsid w:val="003D5BB4"/>
    <w:rsid w:val="003D660C"/>
    <w:rsid w:val="003D6EAA"/>
    <w:rsid w:val="003E2188"/>
    <w:rsid w:val="003E26E4"/>
    <w:rsid w:val="003E4DCF"/>
    <w:rsid w:val="003E51C8"/>
    <w:rsid w:val="003E5BFD"/>
    <w:rsid w:val="003E7081"/>
    <w:rsid w:val="003E70BF"/>
    <w:rsid w:val="003E7CEB"/>
    <w:rsid w:val="003F01E0"/>
    <w:rsid w:val="003F08B6"/>
    <w:rsid w:val="003F0E26"/>
    <w:rsid w:val="003F1814"/>
    <w:rsid w:val="003F280C"/>
    <w:rsid w:val="003F285F"/>
    <w:rsid w:val="003F4438"/>
    <w:rsid w:val="003F4877"/>
    <w:rsid w:val="003F4DEA"/>
    <w:rsid w:val="003F65AF"/>
    <w:rsid w:val="003F6910"/>
    <w:rsid w:val="00400FC7"/>
    <w:rsid w:val="004013AA"/>
    <w:rsid w:val="00401FFA"/>
    <w:rsid w:val="00402050"/>
    <w:rsid w:val="004030F2"/>
    <w:rsid w:val="0040431D"/>
    <w:rsid w:val="00405FAD"/>
    <w:rsid w:val="0040605E"/>
    <w:rsid w:val="00407454"/>
    <w:rsid w:val="00410A02"/>
    <w:rsid w:val="00410C3D"/>
    <w:rsid w:val="004136DE"/>
    <w:rsid w:val="00413C54"/>
    <w:rsid w:val="00414EF3"/>
    <w:rsid w:val="004153FA"/>
    <w:rsid w:val="00416631"/>
    <w:rsid w:val="0041664C"/>
    <w:rsid w:val="004171E8"/>
    <w:rsid w:val="00420ABF"/>
    <w:rsid w:val="00421172"/>
    <w:rsid w:val="00421CC8"/>
    <w:rsid w:val="00422D0E"/>
    <w:rsid w:val="004248F1"/>
    <w:rsid w:val="00425FE4"/>
    <w:rsid w:val="004312AB"/>
    <w:rsid w:val="00431325"/>
    <w:rsid w:val="00432F41"/>
    <w:rsid w:val="00433465"/>
    <w:rsid w:val="004338CC"/>
    <w:rsid w:val="00433F00"/>
    <w:rsid w:val="00434722"/>
    <w:rsid w:val="00436367"/>
    <w:rsid w:val="00436616"/>
    <w:rsid w:val="00436E9D"/>
    <w:rsid w:val="00437680"/>
    <w:rsid w:val="00440295"/>
    <w:rsid w:val="004409D6"/>
    <w:rsid w:val="00440A47"/>
    <w:rsid w:val="00441A17"/>
    <w:rsid w:val="0044292F"/>
    <w:rsid w:val="004468B0"/>
    <w:rsid w:val="004500C7"/>
    <w:rsid w:val="00450638"/>
    <w:rsid w:val="0045166A"/>
    <w:rsid w:val="0045224A"/>
    <w:rsid w:val="00453331"/>
    <w:rsid w:val="0045340A"/>
    <w:rsid w:val="00455646"/>
    <w:rsid w:val="00456532"/>
    <w:rsid w:val="00456BC8"/>
    <w:rsid w:val="00460530"/>
    <w:rsid w:val="004606E4"/>
    <w:rsid w:val="00460C8E"/>
    <w:rsid w:val="004630B8"/>
    <w:rsid w:val="00463479"/>
    <w:rsid w:val="00464590"/>
    <w:rsid w:val="004661D9"/>
    <w:rsid w:val="00470A20"/>
    <w:rsid w:val="00471A20"/>
    <w:rsid w:val="00472690"/>
    <w:rsid w:val="0047313B"/>
    <w:rsid w:val="00473381"/>
    <w:rsid w:val="004736CF"/>
    <w:rsid w:val="004742EB"/>
    <w:rsid w:val="00474D5C"/>
    <w:rsid w:val="00475D96"/>
    <w:rsid w:val="00476480"/>
    <w:rsid w:val="00476B05"/>
    <w:rsid w:val="00477408"/>
    <w:rsid w:val="004816C9"/>
    <w:rsid w:val="004832F9"/>
    <w:rsid w:val="00484EBA"/>
    <w:rsid w:val="00485D17"/>
    <w:rsid w:val="004919C3"/>
    <w:rsid w:val="00493C4D"/>
    <w:rsid w:val="0049525E"/>
    <w:rsid w:val="0049552F"/>
    <w:rsid w:val="004968F5"/>
    <w:rsid w:val="00496BD3"/>
    <w:rsid w:val="004A14AE"/>
    <w:rsid w:val="004A1A0C"/>
    <w:rsid w:val="004A2232"/>
    <w:rsid w:val="004A25F1"/>
    <w:rsid w:val="004A2FB8"/>
    <w:rsid w:val="004A6EC4"/>
    <w:rsid w:val="004B1320"/>
    <w:rsid w:val="004B235E"/>
    <w:rsid w:val="004B3650"/>
    <w:rsid w:val="004B431D"/>
    <w:rsid w:val="004B7F1C"/>
    <w:rsid w:val="004C06DE"/>
    <w:rsid w:val="004C3274"/>
    <w:rsid w:val="004C435E"/>
    <w:rsid w:val="004C4CAA"/>
    <w:rsid w:val="004C631F"/>
    <w:rsid w:val="004D024F"/>
    <w:rsid w:val="004D10B6"/>
    <w:rsid w:val="004D37FB"/>
    <w:rsid w:val="004D43F1"/>
    <w:rsid w:val="004D4B5B"/>
    <w:rsid w:val="004D69B6"/>
    <w:rsid w:val="004E14AC"/>
    <w:rsid w:val="004E1E45"/>
    <w:rsid w:val="004F0529"/>
    <w:rsid w:val="004F1F49"/>
    <w:rsid w:val="004F2018"/>
    <w:rsid w:val="004F2AF8"/>
    <w:rsid w:val="004F34EA"/>
    <w:rsid w:val="004F5AF2"/>
    <w:rsid w:val="004F7079"/>
    <w:rsid w:val="004F748A"/>
    <w:rsid w:val="00503CE6"/>
    <w:rsid w:val="00503F83"/>
    <w:rsid w:val="00504038"/>
    <w:rsid w:val="0050588E"/>
    <w:rsid w:val="00506864"/>
    <w:rsid w:val="005104C1"/>
    <w:rsid w:val="00510AD1"/>
    <w:rsid w:val="00512B06"/>
    <w:rsid w:val="00512D56"/>
    <w:rsid w:val="00513011"/>
    <w:rsid w:val="00514C66"/>
    <w:rsid w:val="00515957"/>
    <w:rsid w:val="00517AA0"/>
    <w:rsid w:val="00520DCA"/>
    <w:rsid w:val="00521061"/>
    <w:rsid w:val="00524604"/>
    <w:rsid w:val="00524736"/>
    <w:rsid w:val="00524970"/>
    <w:rsid w:val="00526E57"/>
    <w:rsid w:val="00532941"/>
    <w:rsid w:val="005329CB"/>
    <w:rsid w:val="005330E5"/>
    <w:rsid w:val="00533349"/>
    <w:rsid w:val="00535632"/>
    <w:rsid w:val="0053787C"/>
    <w:rsid w:val="005379C0"/>
    <w:rsid w:val="00537DA3"/>
    <w:rsid w:val="005402A9"/>
    <w:rsid w:val="0054102B"/>
    <w:rsid w:val="00541352"/>
    <w:rsid w:val="00541DC9"/>
    <w:rsid w:val="00543EC3"/>
    <w:rsid w:val="00544724"/>
    <w:rsid w:val="005448D3"/>
    <w:rsid w:val="005471F1"/>
    <w:rsid w:val="00547E83"/>
    <w:rsid w:val="00550C69"/>
    <w:rsid w:val="00551826"/>
    <w:rsid w:val="00555DC5"/>
    <w:rsid w:val="0056268D"/>
    <w:rsid w:val="00566B09"/>
    <w:rsid w:val="005670A2"/>
    <w:rsid w:val="00573806"/>
    <w:rsid w:val="00574848"/>
    <w:rsid w:val="0057633D"/>
    <w:rsid w:val="00576A1A"/>
    <w:rsid w:val="005773D8"/>
    <w:rsid w:val="00580807"/>
    <w:rsid w:val="005813CB"/>
    <w:rsid w:val="0058183B"/>
    <w:rsid w:val="00582BA9"/>
    <w:rsid w:val="00584292"/>
    <w:rsid w:val="00584633"/>
    <w:rsid w:val="00586871"/>
    <w:rsid w:val="005922CE"/>
    <w:rsid w:val="005928D1"/>
    <w:rsid w:val="005956EC"/>
    <w:rsid w:val="005979B2"/>
    <w:rsid w:val="005A0232"/>
    <w:rsid w:val="005A2349"/>
    <w:rsid w:val="005A3307"/>
    <w:rsid w:val="005A618E"/>
    <w:rsid w:val="005B04D2"/>
    <w:rsid w:val="005B15EA"/>
    <w:rsid w:val="005B1C58"/>
    <w:rsid w:val="005B2409"/>
    <w:rsid w:val="005B25AC"/>
    <w:rsid w:val="005B26B0"/>
    <w:rsid w:val="005B2FDA"/>
    <w:rsid w:val="005B457B"/>
    <w:rsid w:val="005B6D5A"/>
    <w:rsid w:val="005C10A7"/>
    <w:rsid w:val="005C1FD2"/>
    <w:rsid w:val="005C2421"/>
    <w:rsid w:val="005C3C3E"/>
    <w:rsid w:val="005C6952"/>
    <w:rsid w:val="005C6C23"/>
    <w:rsid w:val="005D025C"/>
    <w:rsid w:val="005D065A"/>
    <w:rsid w:val="005D1498"/>
    <w:rsid w:val="005D275B"/>
    <w:rsid w:val="005D30BC"/>
    <w:rsid w:val="005D3968"/>
    <w:rsid w:val="005D3AB9"/>
    <w:rsid w:val="005D3B75"/>
    <w:rsid w:val="005D4FA4"/>
    <w:rsid w:val="005D525F"/>
    <w:rsid w:val="005E1B41"/>
    <w:rsid w:val="005E2B1E"/>
    <w:rsid w:val="005E347C"/>
    <w:rsid w:val="005E35C5"/>
    <w:rsid w:val="005E38CF"/>
    <w:rsid w:val="005F0A2E"/>
    <w:rsid w:val="005F0FF3"/>
    <w:rsid w:val="005F58D5"/>
    <w:rsid w:val="005F6A99"/>
    <w:rsid w:val="005F6B7E"/>
    <w:rsid w:val="005F6E51"/>
    <w:rsid w:val="005F709E"/>
    <w:rsid w:val="005F7770"/>
    <w:rsid w:val="005F7BC8"/>
    <w:rsid w:val="00605DF3"/>
    <w:rsid w:val="00607115"/>
    <w:rsid w:val="00610FDB"/>
    <w:rsid w:val="00612BE5"/>
    <w:rsid w:val="00613082"/>
    <w:rsid w:val="0061361C"/>
    <w:rsid w:val="0061551F"/>
    <w:rsid w:val="0061609E"/>
    <w:rsid w:val="00616B93"/>
    <w:rsid w:val="00617CA5"/>
    <w:rsid w:val="006233F6"/>
    <w:rsid w:val="006241EF"/>
    <w:rsid w:val="006245C7"/>
    <w:rsid w:val="00625677"/>
    <w:rsid w:val="00626947"/>
    <w:rsid w:val="006304FC"/>
    <w:rsid w:val="006305B0"/>
    <w:rsid w:val="00633D8A"/>
    <w:rsid w:val="00633F96"/>
    <w:rsid w:val="00635995"/>
    <w:rsid w:val="00636B74"/>
    <w:rsid w:val="0064090D"/>
    <w:rsid w:val="0064193D"/>
    <w:rsid w:val="0064223B"/>
    <w:rsid w:val="00642762"/>
    <w:rsid w:val="006437A1"/>
    <w:rsid w:val="00644607"/>
    <w:rsid w:val="006454B9"/>
    <w:rsid w:val="006464C8"/>
    <w:rsid w:val="00651B66"/>
    <w:rsid w:val="00652C5F"/>
    <w:rsid w:val="00654BF3"/>
    <w:rsid w:val="006562BF"/>
    <w:rsid w:val="00656E1C"/>
    <w:rsid w:val="00662564"/>
    <w:rsid w:val="00667519"/>
    <w:rsid w:val="00667BE1"/>
    <w:rsid w:val="00667C2F"/>
    <w:rsid w:val="00667FDC"/>
    <w:rsid w:val="0067368F"/>
    <w:rsid w:val="00675C2A"/>
    <w:rsid w:val="00676D72"/>
    <w:rsid w:val="006773F7"/>
    <w:rsid w:val="00677FD5"/>
    <w:rsid w:val="006806E0"/>
    <w:rsid w:val="0068125E"/>
    <w:rsid w:val="006820C1"/>
    <w:rsid w:val="00682F70"/>
    <w:rsid w:val="00684786"/>
    <w:rsid w:val="00684F18"/>
    <w:rsid w:val="006922BF"/>
    <w:rsid w:val="00693211"/>
    <w:rsid w:val="00696A6F"/>
    <w:rsid w:val="00697E7A"/>
    <w:rsid w:val="006A099B"/>
    <w:rsid w:val="006A4A69"/>
    <w:rsid w:val="006A5117"/>
    <w:rsid w:val="006A6311"/>
    <w:rsid w:val="006A7DA4"/>
    <w:rsid w:val="006B381C"/>
    <w:rsid w:val="006B62A8"/>
    <w:rsid w:val="006B6A24"/>
    <w:rsid w:val="006C1970"/>
    <w:rsid w:val="006C3C4F"/>
    <w:rsid w:val="006C4BF0"/>
    <w:rsid w:val="006C7143"/>
    <w:rsid w:val="006C764F"/>
    <w:rsid w:val="006C7A70"/>
    <w:rsid w:val="006C7E8A"/>
    <w:rsid w:val="006D0FB4"/>
    <w:rsid w:val="006D297C"/>
    <w:rsid w:val="006D39D6"/>
    <w:rsid w:val="006D4A00"/>
    <w:rsid w:val="006D4F2C"/>
    <w:rsid w:val="006D5403"/>
    <w:rsid w:val="006D583B"/>
    <w:rsid w:val="006D5C03"/>
    <w:rsid w:val="006D6EFE"/>
    <w:rsid w:val="006D7AB3"/>
    <w:rsid w:val="006E02B8"/>
    <w:rsid w:val="006E27A4"/>
    <w:rsid w:val="006E3A82"/>
    <w:rsid w:val="006E610B"/>
    <w:rsid w:val="006F0AC6"/>
    <w:rsid w:val="006F0F82"/>
    <w:rsid w:val="006F7F92"/>
    <w:rsid w:val="007003E8"/>
    <w:rsid w:val="007005BC"/>
    <w:rsid w:val="00701A29"/>
    <w:rsid w:val="00701FBD"/>
    <w:rsid w:val="00702312"/>
    <w:rsid w:val="0070296B"/>
    <w:rsid w:val="0070536D"/>
    <w:rsid w:val="00705481"/>
    <w:rsid w:val="00705C19"/>
    <w:rsid w:val="007060CE"/>
    <w:rsid w:val="0070626D"/>
    <w:rsid w:val="00706D22"/>
    <w:rsid w:val="00707BA2"/>
    <w:rsid w:val="0071093E"/>
    <w:rsid w:val="0071124C"/>
    <w:rsid w:val="00713D87"/>
    <w:rsid w:val="00714B90"/>
    <w:rsid w:val="0071520D"/>
    <w:rsid w:val="007160DD"/>
    <w:rsid w:val="00717950"/>
    <w:rsid w:val="0072392D"/>
    <w:rsid w:val="00725A27"/>
    <w:rsid w:val="007312F5"/>
    <w:rsid w:val="007327E8"/>
    <w:rsid w:val="00737974"/>
    <w:rsid w:val="00737DA7"/>
    <w:rsid w:val="007428FB"/>
    <w:rsid w:val="00743E4B"/>
    <w:rsid w:val="00745F76"/>
    <w:rsid w:val="007502EE"/>
    <w:rsid w:val="00750655"/>
    <w:rsid w:val="00750999"/>
    <w:rsid w:val="00750D97"/>
    <w:rsid w:val="007527AE"/>
    <w:rsid w:val="00754867"/>
    <w:rsid w:val="00755EC0"/>
    <w:rsid w:val="00756524"/>
    <w:rsid w:val="007566A5"/>
    <w:rsid w:val="007574C4"/>
    <w:rsid w:val="00757E29"/>
    <w:rsid w:val="007616DF"/>
    <w:rsid w:val="0076198A"/>
    <w:rsid w:val="00762968"/>
    <w:rsid w:val="00770C25"/>
    <w:rsid w:val="00771584"/>
    <w:rsid w:val="007728F7"/>
    <w:rsid w:val="007729C2"/>
    <w:rsid w:val="00772FAF"/>
    <w:rsid w:val="007738C1"/>
    <w:rsid w:val="007739B1"/>
    <w:rsid w:val="00775E23"/>
    <w:rsid w:val="0077637C"/>
    <w:rsid w:val="007763FA"/>
    <w:rsid w:val="00776647"/>
    <w:rsid w:val="007807E1"/>
    <w:rsid w:val="007814AD"/>
    <w:rsid w:val="00781DAF"/>
    <w:rsid w:val="00784BB6"/>
    <w:rsid w:val="0078531A"/>
    <w:rsid w:val="00785C7E"/>
    <w:rsid w:val="00786176"/>
    <w:rsid w:val="0079166D"/>
    <w:rsid w:val="00793EFF"/>
    <w:rsid w:val="0079483E"/>
    <w:rsid w:val="007A03F0"/>
    <w:rsid w:val="007A046B"/>
    <w:rsid w:val="007A1240"/>
    <w:rsid w:val="007A3B0C"/>
    <w:rsid w:val="007A4E85"/>
    <w:rsid w:val="007A6890"/>
    <w:rsid w:val="007B163C"/>
    <w:rsid w:val="007B207F"/>
    <w:rsid w:val="007B321A"/>
    <w:rsid w:val="007B5122"/>
    <w:rsid w:val="007B64FD"/>
    <w:rsid w:val="007C03A4"/>
    <w:rsid w:val="007C2207"/>
    <w:rsid w:val="007C3D8F"/>
    <w:rsid w:val="007C5D88"/>
    <w:rsid w:val="007C5F59"/>
    <w:rsid w:val="007C6479"/>
    <w:rsid w:val="007C78B0"/>
    <w:rsid w:val="007C7B7C"/>
    <w:rsid w:val="007D1996"/>
    <w:rsid w:val="007D1E27"/>
    <w:rsid w:val="007D2953"/>
    <w:rsid w:val="007D2C84"/>
    <w:rsid w:val="007D2EEB"/>
    <w:rsid w:val="007D3E1C"/>
    <w:rsid w:val="007D5081"/>
    <w:rsid w:val="007D63EB"/>
    <w:rsid w:val="007E07D4"/>
    <w:rsid w:val="007E1B5D"/>
    <w:rsid w:val="007E1C99"/>
    <w:rsid w:val="007E3221"/>
    <w:rsid w:val="007E347B"/>
    <w:rsid w:val="007E3790"/>
    <w:rsid w:val="007E56A7"/>
    <w:rsid w:val="007E63D6"/>
    <w:rsid w:val="007E77CF"/>
    <w:rsid w:val="007F3AFE"/>
    <w:rsid w:val="007F453D"/>
    <w:rsid w:val="007F7B42"/>
    <w:rsid w:val="0080033B"/>
    <w:rsid w:val="008007FA"/>
    <w:rsid w:val="00801062"/>
    <w:rsid w:val="00807C66"/>
    <w:rsid w:val="00813062"/>
    <w:rsid w:val="00814D23"/>
    <w:rsid w:val="008152E3"/>
    <w:rsid w:val="008155F9"/>
    <w:rsid w:val="00815D57"/>
    <w:rsid w:val="008266C3"/>
    <w:rsid w:val="00831254"/>
    <w:rsid w:val="00833038"/>
    <w:rsid w:val="00836C59"/>
    <w:rsid w:val="00837F9C"/>
    <w:rsid w:val="0084055B"/>
    <w:rsid w:val="00843DE4"/>
    <w:rsid w:val="00844377"/>
    <w:rsid w:val="0084437F"/>
    <w:rsid w:val="00845B5E"/>
    <w:rsid w:val="00845D67"/>
    <w:rsid w:val="008473D0"/>
    <w:rsid w:val="00847EC6"/>
    <w:rsid w:val="008500A9"/>
    <w:rsid w:val="00850222"/>
    <w:rsid w:val="00852A8B"/>
    <w:rsid w:val="00856F63"/>
    <w:rsid w:val="00857830"/>
    <w:rsid w:val="00857D10"/>
    <w:rsid w:val="00857E8E"/>
    <w:rsid w:val="0086019E"/>
    <w:rsid w:val="00867E74"/>
    <w:rsid w:val="00870E0C"/>
    <w:rsid w:val="0087179F"/>
    <w:rsid w:val="00871856"/>
    <w:rsid w:val="008734CC"/>
    <w:rsid w:val="0087643B"/>
    <w:rsid w:val="008765CA"/>
    <w:rsid w:val="00880F18"/>
    <w:rsid w:val="00881563"/>
    <w:rsid w:val="0088255B"/>
    <w:rsid w:val="00884040"/>
    <w:rsid w:val="008848AA"/>
    <w:rsid w:val="008856E4"/>
    <w:rsid w:val="00885790"/>
    <w:rsid w:val="00886385"/>
    <w:rsid w:val="00890121"/>
    <w:rsid w:val="00890F2A"/>
    <w:rsid w:val="00891F88"/>
    <w:rsid w:val="008923F3"/>
    <w:rsid w:val="008941BA"/>
    <w:rsid w:val="00896D7F"/>
    <w:rsid w:val="0089736C"/>
    <w:rsid w:val="00897375"/>
    <w:rsid w:val="008A04E9"/>
    <w:rsid w:val="008A05F9"/>
    <w:rsid w:val="008A1FF0"/>
    <w:rsid w:val="008A2410"/>
    <w:rsid w:val="008A2B98"/>
    <w:rsid w:val="008A3060"/>
    <w:rsid w:val="008A31EE"/>
    <w:rsid w:val="008A334E"/>
    <w:rsid w:val="008A5EB8"/>
    <w:rsid w:val="008A6B8A"/>
    <w:rsid w:val="008A737C"/>
    <w:rsid w:val="008B0D2A"/>
    <w:rsid w:val="008B4B3A"/>
    <w:rsid w:val="008B57D2"/>
    <w:rsid w:val="008B6F5D"/>
    <w:rsid w:val="008B7B18"/>
    <w:rsid w:val="008C274E"/>
    <w:rsid w:val="008C2ED9"/>
    <w:rsid w:val="008C4522"/>
    <w:rsid w:val="008C610B"/>
    <w:rsid w:val="008C68E5"/>
    <w:rsid w:val="008D01DF"/>
    <w:rsid w:val="008D16E4"/>
    <w:rsid w:val="008D56D4"/>
    <w:rsid w:val="008D6246"/>
    <w:rsid w:val="008D797B"/>
    <w:rsid w:val="008E4309"/>
    <w:rsid w:val="008E4560"/>
    <w:rsid w:val="008E51E4"/>
    <w:rsid w:val="008E588D"/>
    <w:rsid w:val="008E676B"/>
    <w:rsid w:val="008E720C"/>
    <w:rsid w:val="008E7549"/>
    <w:rsid w:val="008F0E92"/>
    <w:rsid w:val="008F1E12"/>
    <w:rsid w:val="008F28E7"/>
    <w:rsid w:val="008F50C6"/>
    <w:rsid w:val="008F5989"/>
    <w:rsid w:val="00900E1C"/>
    <w:rsid w:val="00904D33"/>
    <w:rsid w:val="00906753"/>
    <w:rsid w:val="00906B70"/>
    <w:rsid w:val="00910C5E"/>
    <w:rsid w:val="009112C2"/>
    <w:rsid w:val="009113FD"/>
    <w:rsid w:val="009155A1"/>
    <w:rsid w:val="00920040"/>
    <w:rsid w:val="00920480"/>
    <w:rsid w:val="00921A54"/>
    <w:rsid w:val="00923A99"/>
    <w:rsid w:val="00924A29"/>
    <w:rsid w:val="00925FB7"/>
    <w:rsid w:val="009266CD"/>
    <w:rsid w:val="00930D6E"/>
    <w:rsid w:val="0093390D"/>
    <w:rsid w:val="00934410"/>
    <w:rsid w:val="009365CF"/>
    <w:rsid w:val="009401F5"/>
    <w:rsid w:val="009408E4"/>
    <w:rsid w:val="00940B56"/>
    <w:rsid w:val="00941D16"/>
    <w:rsid w:val="00942370"/>
    <w:rsid w:val="009429D3"/>
    <w:rsid w:val="009429FD"/>
    <w:rsid w:val="0094342B"/>
    <w:rsid w:val="009451E9"/>
    <w:rsid w:val="009469E2"/>
    <w:rsid w:val="00947F39"/>
    <w:rsid w:val="00952716"/>
    <w:rsid w:val="0095700C"/>
    <w:rsid w:val="00960FBE"/>
    <w:rsid w:val="0096132E"/>
    <w:rsid w:val="0096291C"/>
    <w:rsid w:val="009652EB"/>
    <w:rsid w:val="009660CF"/>
    <w:rsid w:val="009669E2"/>
    <w:rsid w:val="00966F2C"/>
    <w:rsid w:val="00970118"/>
    <w:rsid w:val="0097218D"/>
    <w:rsid w:val="00973108"/>
    <w:rsid w:val="00973414"/>
    <w:rsid w:val="00973CBE"/>
    <w:rsid w:val="00977490"/>
    <w:rsid w:val="00980432"/>
    <w:rsid w:val="00980854"/>
    <w:rsid w:val="009837A9"/>
    <w:rsid w:val="00983E5D"/>
    <w:rsid w:val="00983E78"/>
    <w:rsid w:val="00985B84"/>
    <w:rsid w:val="00986367"/>
    <w:rsid w:val="00987892"/>
    <w:rsid w:val="00987C03"/>
    <w:rsid w:val="00991CAC"/>
    <w:rsid w:val="00994912"/>
    <w:rsid w:val="009950F2"/>
    <w:rsid w:val="00997FB7"/>
    <w:rsid w:val="009A2110"/>
    <w:rsid w:val="009A29B6"/>
    <w:rsid w:val="009A5153"/>
    <w:rsid w:val="009A60EE"/>
    <w:rsid w:val="009A6743"/>
    <w:rsid w:val="009B0670"/>
    <w:rsid w:val="009B3B58"/>
    <w:rsid w:val="009B3BC9"/>
    <w:rsid w:val="009B6A3B"/>
    <w:rsid w:val="009C3984"/>
    <w:rsid w:val="009D05EB"/>
    <w:rsid w:val="009D4E61"/>
    <w:rsid w:val="009D6BA8"/>
    <w:rsid w:val="009D733D"/>
    <w:rsid w:val="009D7BCC"/>
    <w:rsid w:val="009E0B02"/>
    <w:rsid w:val="009E2415"/>
    <w:rsid w:val="009E2F7F"/>
    <w:rsid w:val="009E3D08"/>
    <w:rsid w:val="009E3F8E"/>
    <w:rsid w:val="009E7331"/>
    <w:rsid w:val="009E76ED"/>
    <w:rsid w:val="009F21D0"/>
    <w:rsid w:val="009F3C92"/>
    <w:rsid w:val="009F482B"/>
    <w:rsid w:val="009F4846"/>
    <w:rsid w:val="009F493C"/>
    <w:rsid w:val="009F679B"/>
    <w:rsid w:val="00A00746"/>
    <w:rsid w:val="00A02999"/>
    <w:rsid w:val="00A10041"/>
    <w:rsid w:val="00A10A54"/>
    <w:rsid w:val="00A11EE0"/>
    <w:rsid w:val="00A12FF3"/>
    <w:rsid w:val="00A13465"/>
    <w:rsid w:val="00A1697A"/>
    <w:rsid w:val="00A173E1"/>
    <w:rsid w:val="00A17F82"/>
    <w:rsid w:val="00A224F8"/>
    <w:rsid w:val="00A22DAC"/>
    <w:rsid w:val="00A23089"/>
    <w:rsid w:val="00A238AB"/>
    <w:rsid w:val="00A24200"/>
    <w:rsid w:val="00A24FEF"/>
    <w:rsid w:val="00A25CDF"/>
    <w:rsid w:val="00A2675A"/>
    <w:rsid w:val="00A277DE"/>
    <w:rsid w:val="00A27C4B"/>
    <w:rsid w:val="00A30233"/>
    <w:rsid w:val="00A31ADA"/>
    <w:rsid w:val="00A34A56"/>
    <w:rsid w:val="00A368C8"/>
    <w:rsid w:val="00A37497"/>
    <w:rsid w:val="00A424E1"/>
    <w:rsid w:val="00A42CDC"/>
    <w:rsid w:val="00A43865"/>
    <w:rsid w:val="00A47718"/>
    <w:rsid w:val="00A47CD0"/>
    <w:rsid w:val="00A52A66"/>
    <w:rsid w:val="00A54035"/>
    <w:rsid w:val="00A55774"/>
    <w:rsid w:val="00A57F34"/>
    <w:rsid w:val="00A6084B"/>
    <w:rsid w:val="00A62CC0"/>
    <w:rsid w:val="00A63067"/>
    <w:rsid w:val="00A638B0"/>
    <w:rsid w:val="00A63936"/>
    <w:rsid w:val="00A679DB"/>
    <w:rsid w:val="00A71548"/>
    <w:rsid w:val="00A74C0D"/>
    <w:rsid w:val="00A767BF"/>
    <w:rsid w:val="00A768BE"/>
    <w:rsid w:val="00A77384"/>
    <w:rsid w:val="00A77406"/>
    <w:rsid w:val="00A82D7C"/>
    <w:rsid w:val="00A8725F"/>
    <w:rsid w:val="00A87294"/>
    <w:rsid w:val="00A933A7"/>
    <w:rsid w:val="00A94292"/>
    <w:rsid w:val="00A955C7"/>
    <w:rsid w:val="00A9577E"/>
    <w:rsid w:val="00AA2FA5"/>
    <w:rsid w:val="00AA30C1"/>
    <w:rsid w:val="00AA3C22"/>
    <w:rsid w:val="00AA53D2"/>
    <w:rsid w:val="00AB2178"/>
    <w:rsid w:val="00AB285C"/>
    <w:rsid w:val="00AB33DB"/>
    <w:rsid w:val="00AB4E97"/>
    <w:rsid w:val="00AC248F"/>
    <w:rsid w:val="00AC564D"/>
    <w:rsid w:val="00AC5706"/>
    <w:rsid w:val="00AC586C"/>
    <w:rsid w:val="00AD118B"/>
    <w:rsid w:val="00AD296A"/>
    <w:rsid w:val="00AD3010"/>
    <w:rsid w:val="00AD45D0"/>
    <w:rsid w:val="00AD5CC8"/>
    <w:rsid w:val="00AD6BFB"/>
    <w:rsid w:val="00AE2D42"/>
    <w:rsid w:val="00AE46E4"/>
    <w:rsid w:val="00AF0740"/>
    <w:rsid w:val="00AF1E39"/>
    <w:rsid w:val="00AF2D4F"/>
    <w:rsid w:val="00AF2D7C"/>
    <w:rsid w:val="00AF3ED9"/>
    <w:rsid w:val="00AF6E25"/>
    <w:rsid w:val="00B00483"/>
    <w:rsid w:val="00B01AB7"/>
    <w:rsid w:val="00B02C5D"/>
    <w:rsid w:val="00B0459B"/>
    <w:rsid w:val="00B04D3B"/>
    <w:rsid w:val="00B05BA4"/>
    <w:rsid w:val="00B05F9A"/>
    <w:rsid w:val="00B066E9"/>
    <w:rsid w:val="00B070FF"/>
    <w:rsid w:val="00B12EF9"/>
    <w:rsid w:val="00B13C65"/>
    <w:rsid w:val="00B13CD9"/>
    <w:rsid w:val="00B15F72"/>
    <w:rsid w:val="00B16333"/>
    <w:rsid w:val="00B16F85"/>
    <w:rsid w:val="00B17759"/>
    <w:rsid w:val="00B17976"/>
    <w:rsid w:val="00B17DE1"/>
    <w:rsid w:val="00B208C2"/>
    <w:rsid w:val="00B2175A"/>
    <w:rsid w:val="00B25789"/>
    <w:rsid w:val="00B27A4D"/>
    <w:rsid w:val="00B27C59"/>
    <w:rsid w:val="00B3030A"/>
    <w:rsid w:val="00B30838"/>
    <w:rsid w:val="00B31A32"/>
    <w:rsid w:val="00B31F37"/>
    <w:rsid w:val="00B32864"/>
    <w:rsid w:val="00B35FDF"/>
    <w:rsid w:val="00B3773E"/>
    <w:rsid w:val="00B37C5B"/>
    <w:rsid w:val="00B42463"/>
    <w:rsid w:val="00B433F0"/>
    <w:rsid w:val="00B4425B"/>
    <w:rsid w:val="00B44E8C"/>
    <w:rsid w:val="00B45AA9"/>
    <w:rsid w:val="00B46D25"/>
    <w:rsid w:val="00B46DC9"/>
    <w:rsid w:val="00B474C9"/>
    <w:rsid w:val="00B51348"/>
    <w:rsid w:val="00B5281C"/>
    <w:rsid w:val="00B538C7"/>
    <w:rsid w:val="00B53E9C"/>
    <w:rsid w:val="00B5480F"/>
    <w:rsid w:val="00B556D9"/>
    <w:rsid w:val="00B56021"/>
    <w:rsid w:val="00B565E6"/>
    <w:rsid w:val="00B57A9D"/>
    <w:rsid w:val="00B61EAE"/>
    <w:rsid w:val="00B65346"/>
    <w:rsid w:val="00B65354"/>
    <w:rsid w:val="00B65480"/>
    <w:rsid w:val="00B70C89"/>
    <w:rsid w:val="00B72BBC"/>
    <w:rsid w:val="00B72E43"/>
    <w:rsid w:val="00B74FEA"/>
    <w:rsid w:val="00B754D6"/>
    <w:rsid w:val="00B7558A"/>
    <w:rsid w:val="00B76AEB"/>
    <w:rsid w:val="00B80200"/>
    <w:rsid w:val="00B84016"/>
    <w:rsid w:val="00B87F32"/>
    <w:rsid w:val="00B9111E"/>
    <w:rsid w:val="00B9165F"/>
    <w:rsid w:val="00B91678"/>
    <w:rsid w:val="00B91CC6"/>
    <w:rsid w:val="00B943E5"/>
    <w:rsid w:val="00B9786F"/>
    <w:rsid w:val="00BA0D27"/>
    <w:rsid w:val="00BA1E55"/>
    <w:rsid w:val="00BA438C"/>
    <w:rsid w:val="00BA6040"/>
    <w:rsid w:val="00BA74FF"/>
    <w:rsid w:val="00BA7E40"/>
    <w:rsid w:val="00BB318F"/>
    <w:rsid w:val="00BB326A"/>
    <w:rsid w:val="00BB3D42"/>
    <w:rsid w:val="00BB4A09"/>
    <w:rsid w:val="00BB4CCE"/>
    <w:rsid w:val="00BB69C5"/>
    <w:rsid w:val="00BC0A3B"/>
    <w:rsid w:val="00BC2E66"/>
    <w:rsid w:val="00BC32F5"/>
    <w:rsid w:val="00BC4ECA"/>
    <w:rsid w:val="00BC688D"/>
    <w:rsid w:val="00BC7555"/>
    <w:rsid w:val="00BC7702"/>
    <w:rsid w:val="00BC7DCE"/>
    <w:rsid w:val="00BD1E44"/>
    <w:rsid w:val="00BD209D"/>
    <w:rsid w:val="00BD65CD"/>
    <w:rsid w:val="00BD6801"/>
    <w:rsid w:val="00BD6B3F"/>
    <w:rsid w:val="00BE27FC"/>
    <w:rsid w:val="00BE3FDD"/>
    <w:rsid w:val="00BE40FC"/>
    <w:rsid w:val="00BE54B7"/>
    <w:rsid w:val="00BE6D42"/>
    <w:rsid w:val="00BF0B28"/>
    <w:rsid w:val="00BF0EB7"/>
    <w:rsid w:val="00BF26B0"/>
    <w:rsid w:val="00BF4E82"/>
    <w:rsid w:val="00BF4FAF"/>
    <w:rsid w:val="00BF504D"/>
    <w:rsid w:val="00BF6A63"/>
    <w:rsid w:val="00BF6AE0"/>
    <w:rsid w:val="00BF7068"/>
    <w:rsid w:val="00C00914"/>
    <w:rsid w:val="00C04366"/>
    <w:rsid w:val="00C04F5A"/>
    <w:rsid w:val="00C102E3"/>
    <w:rsid w:val="00C12613"/>
    <w:rsid w:val="00C2191F"/>
    <w:rsid w:val="00C21BE3"/>
    <w:rsid w:val="00C21F0A"/>
    <w:rsid w:val="00C2290B"/>
    <w:rsid w:val="00C229A2"/>
    <w:rsid w:val="00C244A7"/>
    <w:rsid w:val="00C25C9A"/>
    <w:rsid w:val="00C274B7"/>
    <w:rsid w:val="00C27B3C"/>
    <w:rsid w:val="00C30E8F"/>
    <w:rsid w:val="00C332D4"/>
    <w:rsid w:val="00C353CC"/>
    <w:rsid w:val="00C4131A"/>
    <w:rsid w:val="00C41846"/>
    <w:rsid w:val="00C42396"/>
    <w:rsid w:val="00C42BC0"/>
    <w:rsid w:val="00C44CF9"/>
    <w:rsid w:val="00C4576F"/>
    <w:rsid w:val="00C46648"/>
    <w:rsid w:val="00C53CC2"/>
    <w:rsid w:val="00C53E06"/>
    <w:rsid w:val="00C55403"/>
    <w:rsid w:val="00C5607D"/>
    <w:rsid w:val="00C60148"/>
    <w:rsid w:val="00C601B4"/>
    <w:rsid w:val="00C61FAA"/>
    <w:rsid w:val="00C6278C"/>
    <w:rsid w:val="00C64797"/>
    <w:rsid w:val="00C64F31"/>
    <w:rsid w:val="00C657AD"/>
    <w:rsid w:val="00C67132"/>
    <w:rsid w:val="00C7084D"/>
    <w:rsid w:val="00C73982"/>
    <w:rsid w:val="00C73B67"/>
    <w:rsid w:val="00C73D81"/>
    <w:rsid w:val="00C74ADC"/>
    <w:rsid w:val="00C765B3"/>
    <w:rsid w:val="00C7789F"/>
    <w:rsid w:val="00C80B75"/>
    <w:rsid w:val="00C8177B"/>
    <w:rsid w:val="00C8565E"/>
    <w:rsid w:val="00C87643"/>
    <w:rsid w:val="00C90869"/>
    <w:rsid w:val="00C93538"/>
    <w:rsid w:val="00CA245A"/>
    <w:rsid w:val="00CA27FF"/>
    <w:rsid w:val="00CA3021"/>
    <w:rsid w:val="00CA3611"/>
    <w:rsid w:val="00CA38A1"/>
    <w:rsid w:val="00CA3EF2"/>
    <w:rsid w:val="00CA4802"/>
    <w:rsid w:val="00CA4CC1"/>
    <w:rsid w:val="00CA6124"/>
    <w:rsid w:val="00CA684E"/>
    <w:rsid w:val="00CB0209"/>
    <w:rsid w:val="00CB2498"/>
    <w:rsid w:val="00CB2522"/>
    <w:rsid w:val="00CB2858"/>
    <w:rsid w:val="00CB5121"/>
    <w:rsid w:val="00CC0110"/>
    <w:rsid w:val="00CC0321"/>
    <w:rsid w:val="00CC1ADA"/>
    <w:rsid w:val="00CC1C65"/>
    <w:rsid w:val="00CC30CA"/>
    <w:rsid w:val="00CC4C86"/>
    <w:rsid w:val="00CC4D8E"/>
    <w:rsid w:val="00CC6247"/>
    <w:rsid w:val="00CD17C8"/>
    <w:rsid w:val="00CD1A72"/>
    <w:rsid w:val="00CD5567"/>
    <w:rsid w:val="00CD7CD3"/>
    <w:rsid w:val="00CE103B"/>
    <w:rsid w:val="00CE1F1D"/>
    <w:rsid w:val="00CE335E"/>
    <w:rsid w:val="00CE5DAE"/>
    <w:rsid w:val="00CF1A48"/>
    <w:rsid w:val="00CF282B"/>
    <w:rsid w:val="00CF2A85"/>
    <w:rsid w:val="00CF2F69"/>
    <w:rsid w:val="00CF3218"/>
    <w:rsid w:val="00CF356C"/>
    <w:rsid w:val="00CF77C1"/>
    <w:rsid w:val="00D00C01"/>
    <w:rsid w:val="00D045D4"/>
    <w:rsid w:val="00D0540F"/>
    <w:rsid w:val="00D079FE"/>
    <w:rsid w:val="00D07FFE"/>
    <w:rsid w:val="00D11438"/>
    <w:rsid w:val="00D117EC"/>
    <w:rsid w:val="00D11D1C"/>
    <w:rsid w:val="00D124EF"/>
    <w:rsid w:val="00D126D0"/>
    <w:rsid w:val="00D143C6"/>
    <w:rsid w:val="00D20B4E"/>
    <w:rsid w:val="00D21050"/>
    <w:rsid w:val="00D2193B"/>
    <w:rsid w:val="00D21BE5"/>
    <w:rsid w:val="00D2240E"/>
    <w:rsid w:val="00D232B7"/>
    <w:rsid w:val="00D316E2"/>
    <w:rsid w:val="00D319C7"/>
    <w:rsid w:val="00D31DB3"/>
    <w:rsid w:val="00D320AC"/>
    <w:rsid w:val="00D334F4"/>
    <w:rsid w:val="00D364BD"/>
    <w:rsid w:val="00D3758D"/>
    <w:rsid w:val="00D41955"/>
    <w:rsid w:val="00D42664"/>
    <w:rsid w:val="00D42D52"/>
    <w:rsid w:val="00D44309"/>
    <w:rsid w:val="00D4501F"/>
    <w:rsid w:val="00D502F5"/>
    <w:rsid w:val="00D508BB"/>
    <w:rsid w:val="00D52231"/>
    <w:rsid w:val="00D52F75"/>
    <w:rsid w:val="00D56AFB"/>
    <w:rsid w:val="00D607D5"/>
    <w:rsid w:val="00D61DB7"/>
    <w:rsid w:val="00D62240"/>
    <w:rsid w:val="00D62525"/>
    <w:rsid w:val="00D62C76"/>
    <w:rsid w:val="00D63AC7"/>
    <w:rsid w:val="00D65E9F"/>
    <w:rsid w:val="00D661B4"/>
    <w:rsid w:val="00D66FBC"/>
    <w:rsid w:val="00D67CA0"/>
    <w:rsid w:val="00D67FAC"/>
    <w:rsid w:val="00D72E20"/>
    <w:rsid w:val="00D74302"/>
    <w:rsid w:val="00D75C90"/>
    <w:rsid w:val="00D75DC7"/>
    <w:rsid w:val="00D777A5"/>
    <w:rsid w:val="00D80E72"/>
    <w:rsid w:val="00D82DC5"/>
    <w:rsid w:val="00D840FB"/>
    <w:rsid w:val="00D85538"/>
    <w:rsid w:val="00D85728"/>
    <w:rsid w:val="00D859BA"/>
    <w:rsid w:val="00D85EA5"/>
    <w:rsid w:val="00D87866"/>
    <w:rsid w:val="00D90232"/>
    <w:rsid w:val="00D90EB0"/>
    <w:rsid w:val="00D9267F"/>
    <w:rsid w:val="00D965AE"/>
    <w:rsid w:val="00D96685"/>
    <w:rsid w:val="00DA1B3F"/>
    <w:rsid w:val="00DA4604"/>
    <w:rsid w:val="00DA5884"/>
    <w:rsid w:val="00DA603E"/>
    <w:rsid w:val="00DA7912"/>
    <w:rsid w:val="00DB044E"/>
    <w:rsid w:val="00DB17D4"/>
    <w:rsid w:val="00DB1CD1"/>
    <w:rsid w:val="00DB5E3F"/>
    <w:rsid w:val="00DB6A0B"/>
    <w:rsid w:val="00DB6D3F"/>
    <w:rsid w:val="00DC0CEB"/>
    <w:rsid w:val="00DC1C86"/>
    <w:rsid w:val="00DC2815"/>
    <w:rsid w:val="00DC469D"/>
    <w:rsid w:val="00DC684B"/>
    <w:rsid w:val="00DD111E"/>
    <w:rsid w:val="00DD24C9"/>
    <w:rsid w:val="00DD25C1"/>
    <w:rsid w:val="00DD34C3"/>
    <w:rsid w:val="00DD3559"/>
    <w:rsid w:val="00DD4889"/>
    <w:rsid w:val="00DD4F84"/>
    <w:rsid w:val="00DD583C"/>
    <w:rsid w:val="00DD6735"/>
    <w:rsid w:val="00DE0B66"/>
    <w:rsid w:val="00DE14FC"/>
    <w:rsid w:val="00DE167B"/>
    <w:rsid w:val="00DE1D57"/>
    <w:rsid w:val="00DE1FC7"/>
    <w:rsid w:val="00DE2C87"/>
    <w:rsid w:val="00DE77B8"/>
    <w:rsid w:val="00DF07EB"/>
    <w:rsid w:val="00DF0D42"/>
    <w:rsid w:val="00DF1E54"/>
    <w:rsid w:val="00DF3056"/>
    <w:rsid w:val="00DF38E6"/>
    <w:rsid w:val="00DF3AD3"/>
    <w:rsid w:val="00DF4A4A"/>
    <w:rsid w:val="00DF5AED"/>
    <w:rsid w:val="00DF6248"/>
    <w:rsid w:val="00E001BE"/>
    <w:rsid w:val="00E01672"/>
    <w:rsid w:val="00E01931"/>
    <w:rsid w:val="00E01A21"/>
    <w:rsid w:val="00E0280F"/>
    <w:rsid w:val="00E02EF4"/>
    <w:rsid w:val="00E04D55"/>
    <w:rsid w:val="00E072BF"/>
    <w:rsid w:val="00E121C6"/>
    <w:rsid w:val="00E126AD"/>
    <w:rsid w:val="00E13BD7"/>
    <w:rsid w:val="00E158D2"/>
    <w:rsid w:val="00E16A66"/>
    <w:rsid w:val="00E21220"/>
    <w:rsid w:val="00E219C6"/>
    <w:rsid w:val="00E231BF"/>
    <w:rsid w:val="00E23761"/>
    <w:rsid w:val="00E23E5F"/>
    <w:rsid w:val="00E260A6"/>
    <w:rsid w:val="00E268ED"/>
    <w:rsid w:val="00E26DAE"/>
    <w:rsid w:val="00E275B7"/>
    <w:rsid w:val="00E30047"/>
    <w:rsid w:val="00E3182E"/>
    <w:rsid w:val="00E31DA7"/>
    <w:rsid w:val="00E34C4B"/>
    <w:rsid w:val="00E34FA7"/>
    <w:rsid w:val="00E35D34"/>
    <w:rsid w:val="00E36847"/>
    <w:rsid w:val="00E425C6"/>
    <w:rsid w:val="00E42A2C"/>
    <w:rsid w:val="00E441E1"/>
    <w:rsid w:val="00E4430C"/>
    <w:rsid w:val="00E44C0B"/>
    <w:rsid w:val="00E455A8"/>
    <w:rsid w:val="00E45AB4"/>
    <w:rsid w:val="00E4670F"/>
    <w:rsid w:val="00E51884"/>
    <w:rsid w:val="00E5383A"/>
    <w:rsid w:val="00E53FC6"/>
    <w:rsid w:val="00E5420E"/>
    <w:rsid w:val="00E60407"/>
    <w:rsid w:val="00E62898"/>
    <w:rsid w:val="00E63983"/>
    <w:rsid w:val="00E63985"/>
    <w:rsid w:val="00E64FDC"/>
    <w:rsid w:val="00E65CFC"/>
    <w:rsid w:val="00E67C3B"/>
    <w:rsid w:val="00E7188E"/>
    <w:rsid w:val="00E74300"/>
    <w:rsid w:val="00E74E38"/>
    <w:rsid w:val="00E772CB"/>
    <w:rsid w:val="00E77B7A"/>
    <w:rsid w:val="00E77DBB"/>
    <w:rsid w:val="00E80099"/>
    <w:rsid w:val="00E8072E"/>
    <w:rsid w:val="00E8157F"/>
    <w:rsid w:val="00E82ECD"/>
    <w:rsid w:val="00E854D6"/>
    <w:rsid w:val="00E86533"/>
    <w:rsid w:val="00E865BE"/>
    <w:rsid w:val="00E87A9F"/>
    <w:rsid w:val="00E9213F"/>
    <w:rsid w:val="00E931CA"/>
    <w:rsid w:val="00E93342"/>
    <w:rsid w:val="00E93D42"/>
    <w:rsid w:val="00E9446B"/>
    <w:rsid w:val="00E9526D"/>
    <w:rsid w:val="00E97626"/>
    <w:rsid w:val="00EA1166"/>
    <w:rsid w:val="00EA2683"/>
    <w:rsid w:val="00EA2BC6"/>
    <w:rsid w:val="00EA3235"/>
    <w:rsid w:val="00EA3AD3"/>
    <w:rsid w:val="00EA3DD8"/>
    <w:rsid w:val="00EB0890"/>
    <w:rsid w:val="00EB17FB"/>
    <w:rsid w:val="00EB1ACB"/>
    <w:rsid w:val="00EB232E"/>
    <w:rsid w:val="00EB40F5"/>
    <w:rsid w:val="00EB497E"/>
    <w:rsid w:val="00EB6E31"/>
    <w:rsid w:val="00EC1FA1"/>
    <w:rsid w:val="00EC68D8"/>
    <w:rsid w:val="00EE17E2"/>
    <w:rsid w:val="00EE1BA9"/>
    <w:rsid w:val="00EE301B"/>
    <w:rsid w:val="00EE324B"/>
    <w:rsid w:val="00EE328F"/>
    <w:rsid w:val="00EE4E0F"/>
    <w:rsid w:val="00EE6268"/>
    <w:rsid w:val="00EE68D6"/>
    <w:rsid w:val="00EE6FB5"/>
    <w:rsid w:val="00EF09AB"/>
    <w:rsid w:val="00EF0A51"/>
    <w:rsid w:val="00EF43FC"/>
    <w:rsid w:val="00EF4ABC"/>
    <w:rsid w:val="00EF5C2D"/>
    <w:rsid w:val="00EF5F55"/>
    <w:rsid w:val="00EF73B1"/>
    <w:rsid w:val="00F0000C"/>
    <w:rsid w:val="00F01968"/>
    <w:rsid w:val="00F0318E"/>
    <w:rsid w:val="00F04067"/>
    <w:rsid w:val="00F05D92"/>
    <w:rsid w:val="00F06C5C"/>
    <w:rsid w:val="00F06CD1"/>
    <w:rsid w:val="00F07FD3"/>
    <w:rsid w:val="00F10590"/>
    <w:rsid w:val="00F106B6"/>
    <w:rsid w:val="00F108A9"/>
    <w:rsid w:val="00F14AD3"/>
    <w:rsid w:val="00F14E76"/>
    <w:rsid w:val="00F17BC0"/>
    <w:rsid w:val="00F22C5D"/>
    <w:rsid w:val="00F250C1"/>
    <w:rsid w:val="00F270E7"/>
    <w:rsid w:val="00F275C2"/>
    <w:rsid w:val="00F32C64"/>
    <w:rsid w:val="00F32F7A"/>
    <w:rsid w:val="00F33061"/>
    <w:rsid w:val="00F34F3E"/>
    <w:rsid w:val="00F4171D"/>
    <w:rsid w:val="00F4350E"/>
    <w:rsid w:val="00F43BAB"/>
    <w:rsid w:val="00F47539"/>
    <w:rsid w:val="00F47C43"/>
    <w:rsid w:val="00F47FBA"/>
    <w:rsid w:val="00F54ECD"/>
    <w:rsid w:val="00F56917"/>
    <w:rsid w:val="00F57A83"/>
    <w:rsid w:val="00F57FBE"/>
    <w:rsid w:val="00F630AC"/>
    <w:rsid w:val="00F64D67"/>
    <w:rsid w:val="00F6665B"/>
    <w:rsid w:val="00F673C2"/>
    <w:rsid w:val="00F67867"/>
    <w:rsid w:val="00F67E5A"/>
    <w:rsid w:val="00F715C0"/>
    <w:rsid w:val="00F7301E"/>
    <w:rsid w:val="00F73278"/>
    <w:rsid w:val="00F76CCC"/>
    <w:rsid w:val="00F77B13"/>
    <w:rsid w:val="00F804DC"/>
    <w:rsid w:val="00F81621"/>
    <w:rsid w:val="00F84644"/>
    <w:rsid w:val="00F8691F"/>
    <w:rsid w:val="00F87942"/>
    <w:rsid w:val="00F93241"/>
    <w:rsid w:val="00F93750"/>
    <w:rsid w:val="00F94257"/>
    <w:rsid w:val="00F94B1E"/>
    <w:rsid w:val="00F95A3F"/>
    <w:rsid w:val="00F95AE8"/>
    <w:rsid w:val="00F95D5B"/>
    <w:rsid w:val="00F96938"/>
    <w:rsid w:val="00FA02A7"/>
    <w:rsid w:val="00FA037D"/>
    <w:rsid w:val="00FA2559"/>
    <w:rsid w:val="00FA5B01"/>
    <w:rsid w:val="00FA6D71"/>
    <w:rsid w:val="00FA6D84"/>
    <w:rsid w:val="00FA796F"/>
    <w:rsid w:val="00FB0D48"/>
    <w:rsid w:val="00FB26EE"/>
    <w:rsid w:val="00FB3FF6"/>
    <w:rsid w:val="00FB43A0"/>
    <w:rsid w:val="00FB4B84"/>
    <w:rsid w:val="00FB4EF8"/>
    <w:rsid w:val="00FB5498"/>
    <w:rsid w:val="00FB6751"/>
    <w:rsid w:val="00FB786A"/>
    <w:rsid w:val="00FB7FE8"/>
    <w:rsid w:val="00FC118A"/>
    <w:rsid w:val="00FC1CD5"/>
    <w:rsid w:val="00FC3DFB"/>
    <w:rsid w:val="00FC3FD5"/>
    <w:rsid w:val="00FC6CFB"/>
    <w:rsid w:val="00FC74B2"/>
    <w:rsid w:val="00FD15D2"/>
    <w:rsid w:val="00FD1D48"/>
    <w:rsid w:val="00FD3697"/>
    <w:rsid w:val="00FD7073"/>
    <w:rsid w:val="00FE021E"/>
    <w:rsid w:val="00FE0C45"/>
    <w:rsid w:val="00FE256E"/>
    <w:rsid w:val="00FE300D"/>
    <w:rsid w:val="00FE40BD"/>
    <w:rsid w:val="00FE40C2"/>
    <w:rsid w:val="00FE417C"/>
    <w:rsid w:val="00FE484F"/>
    <w:rsid w:val="00FE4F68"/>
    <w:rsid w:val="00FE5B01"/>
    <w:rsid w:val="00FE6134"/>
    <w:rsid w:val="00FF2206"/>
    <w:rsid w:val="00FF2CF5"/>
    <w:rsid w:val="00FF6D94"/>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E2FA99"/>
  <w15:docId w15:val="{C50349EB-A587-44F4-917B-D9585169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8F2"/>
  </w:style>
  <w:style w:type="paragraph" w:styleId="1">
    <w:name w:val="heading 1"/>
    <w:basedOn w:val="a"/>
    <w:next w:val="a"/>
    <w:link w:val="10"/>
    <w:uiPriority w:val="9"/>
    <w:qFormat/>
    <w:rsid w:val="00677FD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77FD5"/>
    <w:pPr>
      <w:keepNext/>
      <w:tabs>
        <w:tab w:val="left" w:pos="426"/>
      </w:tabs>
      <w:jc w:val="center"/>
      <w:outlineLvl w:val="1"/>
    </w:pPr>
    <w:rPr>
      <w:b/>
      <w:i/>
    </w:rPr>
  </w:style>
  <w:style w:type="paragraph" w:styleId="3">
    <w:name w:val="heading 3"/>
    <w:basedOn w:val="a"/>
    <w:next w:val="a"/>
    <w:link w:val="30"/>
    <w:uiPriority w:val="9"/>
    <w:qFormat/>
    <w:rsid w:val="00677FD5"/>
    <w:pPr>
      <w:keepNext/>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pPr>
    <w:rPr>
      <w:b/>
      <w:sz w:val="22"/>
      <w:szCs w:val="22"/>
    </w:rPr>
  </w:style>
  <w:style w:type="paragraph" w:styleId="4">
    <w:name w:val="heading 4"/>
    <w:basedOn w:val="a"/>
    <w:next w:val="a"/>
    <w:link w:val="40"/>
    <w:uiPriority w:val="99"/>
    <w:qFormat/>
    <w:rsid w:val="00677FD5"/>
    <w:pPr>
      <w:keepNext/>
      <w:spacing w:before="240" w:after="60"/>
      <w:outlineLvl w:val="3"/>
    </w:pPr>
    <w:rPr>
      <w:b/>
      <w:bCs/>
      <w:sz w:val="28"/>
      <w:szCs w:val="28"/>
    </w:rPr>
  </w:style>
  <w:style w:type="paragraph" w:styleId="5">
    <w:name w:val="heading 5"/>
    <w:basedOn w:val="a"/>
    <w:next w:val="a"/>
    <w:link w:val="50"/>
    <w:uiPriority w:val="99"/>
    <w:qFormat/>
    <w:rsid w:val="00677FD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96A70"/>
    <w:rPr>
      <w:rFonts w:ascii="Cambria" w:hAnsi="Cambria" w:cs="Times New Roman"/>
      <w:b/>
      <w:bCs/>
      <w:kern w:val="32"/>
      <w:sz w:val="32"/>
      <w:szCs w:val="32"/>
    </w:rPr>
  </w:style>
  <w:style w:type="character" w:customStyle="1" w:styleId="20">
    <w:name w:val="Заголовок 2 Знак"/>
    <w:link w:val="2"/>
    <w:uiPriority w:val="9"/>
    <w:locked/>
    <w:rsid w:val="00196A70"/>
    <w:rPr>
      <w:rFonts w:ascii="Cambria" w:hAnsi="Cambria" w:cs="Times New Roman"/>
      <w:b/>
      <w:bCs/>
      <w:i/>
      <w:iCs/>
      <w:sz w:val="28"/>
      <w:szCs w:val="28"/>
    </w:rPr>
  </w:style>
  <w:style w:type="character" w:customStyle="1" w:styleId="30">
    <w:name w:val="Заголовок 3 Знак"/>
    <w:link w:val="3"/>
    <w:uiPriority w:val="9"/>
    <w:locked/>
    <w:rsid w:val="00677FD5"/>
    <w:rPr>
      <w:rFonts w:ascii="Times New Roman" w:hAnsi="Times New Roman" w:cs="Times New Roman"/>
      <w:b/>
      <w:sz w:val="22"/>
      <w:szCs w:val="22"/>
      <w:lang w:val="ru-RU" w:eastAsia="ru-RU" w:bidi="ar-SA"/>
    </w:rPr>
  </w:style>
  <w:style w:type="character" w:customStyle="1" w:styleId="40">
    <w:name w:val="Заголовок 4 Знак"/>
    <w:link w:val="4"/>
    <w:uiPriority w:val="99"/>
    <w:locked/>
    <w:rsid w:val="00196A70"/>
    <w:rPr>
      <w:rFonts w:ascii="Calibri" w:hAnsi="Calibri" w:cs="Times New Roman"/>
      <w:b/>
      <w:bCs/>
      <w:sz w:val="28"/>
      <w:szCs w:val="28"/>
    </w:rPr>
  </w:style>
  <w:style w:type="character" w:customStyle="1" w:styleId="50">
    <w:name w:val="Заголовок 5 Знак"/>
    <w:link w:val="5"/>
    <w:uiPriority w:val="99"/>
    <w:locked/>
    <w:rsid w:val="00196A70"/>
    <w:rPr>
      <w:rFonts w:ascii="Calibri" w:hAnsi="Calibri" w:cs="Times New Roman"/>
      <w:b/>
      <w:bCs/>
      <w:i/>
      <w:iCs/>
      <w:sz w:val="26"/>
      <w:szCs w:val="26"/>
    </w:rPr>
  </w:style>
  <w:style w:type="paragraph" w:styleId="a3">
    <w:name w:val="Body Text"/>
    <w:basedOn w:val="a"/>
    <w:link w:val="a4"/>
    <w:uiPriority w:val="99"/>
    <w:rsid w:val="00677FD5"/>
    <w:pPr>
      <w:tabs>
        <w:tab w:val="left" w:pos="426"/>
      </w:tabs>
      <w:jc w:val="both"/>
    </w:pPr>
  </w:style>
  <w:style w:type="character" w:customStyle="1" w:styleId="a4">
    <w:name w:val="Основной текст Знак"/>
    <w:link w:val="a3"/>
    <w:uiPriority w:val="99"/>
    <w:locked/>
    <w:rsid w:val="00196A70"/>
    <w:rPr>
      <w:rFonts w:cs="Times New Roman"/>
      <w:sz w:val="20"/>
      <w:szCs w:val="20"/>
    </w:rPr>
  </w:style>
  <w:style w:type="paragraph" w:customStyle="1" w:styleId="11">
    <w:name w:val="Основной текст с отступом1"/>
    <w:basedOn w:val="a"/>
    <w:uiPriority w:val="99"/>
    <w:rsid w:val="00677FD5"/>
    <w:pPr>
      <w:spacing w:after="120"/>
      <w:ind w:left="283"/>
    </w:pPr>
  </w:style>
  <w:style w:type="paragraph" w:styleId="HTML">
    <w:name w:val="HTML Preformatted"/>
    <w:basedOn w:val="a"/>
    <w:link w:val="HTML0"/>
    <w:uiPriority w:val="99"/>
    <w:rsid w:val="006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locked/>
    <w:rsid w:val="00196A70"/>
    <w:rPr>
      <w:rFonts w:ascii="Courier New" w:hAnsi="Courier New" w:cs="Courier New"/>
      <w:sz w:val="20"/>
      <w:szCs w:val="20"/>
    </w:rPr>
  </w:style>
  <w:style w:type="paragraph" w:customStyle="1" w:styleId="a5">
    <w:name w:val="Прижатый влево"/>
    <w:basedOn w:val="a"/>
    <w:next w:val="a"/>
    <w:uiPriority w:val="99"/>
    <w:rsid w:val="00677FD5"/>
    <w:pPr>
      <w:autoSpaceDE w:val="0"/>
      <w:autoSpaceDN w:val="0"/>
      <w:adjustRightInd w:val="0"/>
    </w:pPr>
    <w:rPr>
      <w:rFonts w:ascii="Arial" w:hAnsi="Arial" w:cs="Arial"/>
    </w:rPr>
  </w:style>
  <w:style w:type="paragraph" w:styleId="a6">
    <w:name w:val="Body Text Indent"/>
    <w:basedOn w:val="a"/>
    <w:link w:val="a7"/>
    <w:uiPriority w:val="99"/>
    <w:rsid w:val="00677FD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color w:val="000000"/>
      <w:sz w:val="22"/>
      <w:szCs w:val="22"/>
    </w:rPr>
  </w:style>
  <w:style w:type="character" w:customStyle="1" w:styleId="a7">
    <w:name w:val="Основной текст с отступом Знак"/>
    <w:link w:val="a6"/>
    <w:uiPriority w:val="99"/>
    <w:locked/>
    <w:rsid w:val="00196A70"/>
    <w:rPr>
      <w:rFonts w:cs="Times New Roman"/>
      <w:sz w:val="20"/>
      <w:szCs w:val="20"/>
    </w:rPr>
  </w:style>
  <w:style w:type="paragraph" w:styleId="a8">
    <w:name w:val="Normal (Web)"/>
    <w:basedOn w:val="a"/>
    <w:uiPriority w:val="99"/>
    <w:rsid w:val="00677FD5"/>
    <w:pPr>
      <w:spacing w:before="100" w:beforeAutospacing="1" w:after="100" w:afterAutospacing="1"/>
    </w:pPr>
    <w:rPr>
      <w:sz w:val="24"/>
      <w:szCs w:val="24"/>
    </w:rPr>
  </w:style>
  <w:style w:type="character" w:styleId="a9">
    <w:name w:val="Hyperlink"/>
    <w:uiPriority w:val="99"/>
    <w:rsid w:val="00677FD5"/>
    <w:rPr>
      <w:rFonts w:ascii="Times New Roman" w:hAnsi="Times New Roman" w:cs="Times New Roman"/>
      <w:color w:val="0000FF"/>
      <w:u w:val="single"/>
    </w:rPr>
  </w:style>
  <w:style w:type="paragraph" w:customStyle="1" w:styleId="Iauiue">
    <w:name w:val="Iau?iue"/>
    <w:uiPriority w:val="99"/>
    <w:rsid w:val="00677FD5"/>
    <w:pPr>
      <w:widowControl w:val="0"/>
    </w:pPr>
    <w:rPr>
      <w:rFonts w:ascii="Arial" w:hAnsi="Arial" w:cs="Arial"/>
    </w:rPr>
  </w:style>
  <w:style w:type="character" w:styleId="aa">
    <w:name w:val="annotation reference"/>
    <w:uiPriority w:val="99"/>
    <w:semiHidden/>
    <w:rsid w:val="00677FD5"/>
    <w:rPr>
      <w:rFonts w:ascii="Times New Roman" w:hAnsi="Times New Roman" w:cs="Times New Roman"/>
      <w:sz w:val="16"/>
      <w:szCs w:val="16"/>
    </w:rPr>
  </w:style>
  <w:style w:type="paragraph" w:styleId="ab">
    <w:name w:val="annotation text"/>
    <w:basedOn w:val="a"/>
    <w:link w:val="ac"/>
    <w:uiPriority w:val="99"/>
    <w:rsid w:val="00677FD5"/>
  </w:style>
  <w:style w:type="character" w:customStyle="1" w:styleId="ac">
    <w:name w:val="Текст примечания Знак"/>
    <w:link w:val="ab"/>
    <w:uiPriority w:val="99"/>
    <w:locked/>
    <w:rsid w:val="00934410"/>
    <w:rPr>
      <w:rFonts w:cs="Times New Roman"/>
    </w:rPr>
  </w:style>
  <w:style w:type="character" w:customStyle="1" w:styleId="CommentTextChar">
    <w:name w:val="Comment Text Char"/>
    <w:uiPriority w:val="99"/>
    <w:locked/>
    <w:rsid w:val="00677FD5"/>
    <w:rPr>
      <w:rFonts w:ascii="Times New Roman" w:hAnsi="Times New Roman" w:cs="Times New Roman"/>
    </w:rPr>
  </w:style>
  <w:style w:type="paragraph" w:customStyle="1" w:styleId="12">
    <w:name w:val="Тема примечания1"/>
    <w:basedOn w:val="ab"/>
    <w:next w:val="ab"/>
    <w:uiPriority w:val="99"/>
    <w:rsid w:val="00677FD5"/>
    <w:rPr>
      <w:b/>
      <w:bCs/>
    </w:rPr>
  </w:style>
  <w:style w:type="character" w:customStyle="1" w:styleId="CommentSubjectChar">
    <w:name w:val="Comment Subject Char"/>
    <w:uiPriority w:val="99"/>
    <w:rsid w:val="00677FD5"/>
    <w:rPr>
      <w:rFonts w:ascii="Times New Roman" w:hAnsi="Times New Roman" w:cs="Times New Roman"/>
      <w:b/>
      <w:bCs/>
    </w:rPr>
  </w:style>
  <w:style w:type="paragraph" w:customStyle="1" w:styleId="13">
    <w:name w:val="Текст выноски1"/>
    <w:basedOn w:val="a"/>
    <w:uiPriority w:val="99"/>
    <w:rsid w:val="00677FD5"/>
    <w:rPr>
      <w:rFonts w:ascii="Tahoma" w:hAnsi="Tahoma" w:cs="Tahoma"/>
      <w:sz w:val="16"/>
      <w:szCs w:val="16"/>
    </w:rPr>
  </w:style>
  <w:style w:type="character" w:customStyle="1" w:styleId="BalloonTextChar">
    <w:name w:val="Balloon Text Char"/>
    <w:uiPriority w:val="99"/>
    <w:rsid w:val="00677FD5"/>
    <w:rPr>
      <w:rFonts w:ascii="Tahoma" w:hAnsi="Tahoma" w:cs="Tahoma"/>
      <w:sz w:val="16"/>
      <w:szCs w:val="16"/>
    </w:rPr>
  </w:style>
  <w:style w:type="character" w:styleId="ad">
    <w:name w:val="FollowedHyperlink"/>
    <w:uiPriority w:val="99"/>
    <w:rsid w:val="00677FD5"/>
    <w:rPr>
      <w:rFonts w:ascii="Times New Roman" w:hAnsi="Times New Roman" w:cs="Times New Roman"/>
      <w:color w:val="800080"/>
      <w:u w:val="single"/>
    </w:rPr>
  </w:style>
  <w:style w:type="paragraph" w:customStyle="1" w:styleId="14">
    <w:name w:val="Рецензия1"/>
    <w:hidden/>
    <w:uiPriority w:val="99"/>
    <w:rsid w:val="00677FD5"/>
  </w:style>
  <w:style w:type="paragraph" w:styleId="ae">
    <w:name w:val="Balloon Text"/>
    <w:basedOn w:val="a"/>
    <w:link w:val="af"/>
    <w:uiPriority w:val="99"/>
    <w:semiHidden/>
    <w:rsid w:val="00BA6040"/>
    <w:rPr>
      <w:rFonts w:ascii="Tahoma" w:hAnsi="Tahoma" w:cs="Tahoma"/>
      <w:sz w:val="16"/>
      <w:szCs w:val="16"/>
    </w:rPr>
  </w:style>
  <w:style w:type="character" w:customStyle="1" w:styleId="af">
    <w:name w:val="Текст выноски Знак"/>
    <w:link w:val="ae"/>
    <w:uiPriority w:val="99"/>
    <w:semiHidden/>
    <w:locked/>
    <w:rsid w:val="00196A70"/>
    <w:rPr>
      <w:rFonts w:cs="Times New Roman"/>
      <w:sz w:val="2"/>
    </w:rPr>
  </w:style>
  <w:style w:type="paragraph" w:customStyle="1" w:styleId="justify2">
    <w:name w:val="justify2"/>
    <w:basedOn w:val="a"/>
    <w:rsid w:val="001C2515"/>
    <w:pPr>
      <w:spacing w:before="100" w:beforeAutospacing="1" w:after="100" w:afterAutospacing="1"/>
      <w:ind w:firstLine="600"/>
      <w:jc w:val="both"/>
    </w:pPr>
    <w:rPr>
      <w:color w:val="000000"/>
      <w:sz w:val="24"/>
      <w:szCs w:val="24"/>
      <w:lang w:val="en-US" w:eastAsia="en-US"/>
    </w:rPr>
  </w:style>
  <w:style w:type="paragraph" w:styleId="af0">
    <w:name w:val="Normal Indent"/>
    <w:basedOn w:val="a"/>
    <w:uiPriority w:val="99"/>
    <w:rsid w:val="001C2515"/>
    <w:pPr>
      <w:ind w:left="720"/>
    </w:pPr>
    <w:rPr>
      <w:sz w:val="24"/>
      <w:lang w:val="en-US" w:eastAsia="en-US"/>
    </w:rPr>
  </w:style>
  <w:style w:type="paragraph" w:styleId="21">
    <w:name w:val="Body Text 2"/>
    <w:basedOn w:val="a"/>
    <w:link w:val="22"/>
    <w:uiPriority w:val="99"/>
    <w:rsid w:val="001C2515"/>
    <w:pPr>
      <w:spacing w:after="120" w:line="480" w:lineRule="auto"/>
    </w:pPr>
    <w:rPr>
      <w:sz w:val="24"/>
      <w:szCs w:val="24"/>
    </w:rPr>
  </w:style>
  <w:style w:type="character" w:customStyle="1" w:styleId="22">
    <w:name w:val="Основной текст 2 Знак"/>
    <w:link w:val="21"/>
    <w:uiPriority w:val="99"/>
    <w:locked/>
    <w:rsid w:val="001C2515"/>
    <w:rPr>
      <w:rFonts w:cs="Times New Roman"/>
      <w:sz w:val="24"/>
      <w:szCs w:val="24"/>
    </w:rPr>
  </w:style>
  <w:style w:type="paragraph" w:customStyle="1" w:styleId="consnormal">
    <w:name w:val="consnormal"/>
    <w:basedOn w:val="a"/>
    <w:uiPriority w:val="99"/>
    <w:rsid w:val="001C2515"/>
    <w:pPr>
      <w:spacing w:before="100" w:beforeAutospacing="1" w:after="100" w:afterAutospacing="1"/>
    </w:pPr>
    <w:rPr>
      <w:color w:val="000000"/>
      <w:sz w:val="24"/>
      <w:szCs w:val="24"/>
    </w:rPr>
  </w:style>
  <w:style w:type="paragraph" w:styleId="af1">
    <w:name w:val="caption"/>
    <w:basedOn w:val="a"/>
    <w:link w:val="af2"/>
    <w:uiPriority w:val="99"/>
    <w:qFormat/>
    <w:rsid w:val="00F33061"/>
    <w:pPr>
      <w:jc w:val="center"/>
    </w:pPr>
    <w:rPr>
      <w:b/>
      <w:sz w:val="24"/>
      <w:lang w:val="en-US" w:eastAsia="en-US"/>
    </w:rPr>
  </w:style>
  <w:style w:type="character" w:customStyle="1" w:styleId="af2">
    <w:name w:val="Название объекта Знак"/>
    <w:link w:val="af1"/>
    <w:uiPriority w:val="99"/>
    <w:locked/>
    <w:rsid w:val="00F33061"/>
    <w:rPr>
      <w:rFonts w:cs="Times New Roman"/>
      <w:b/>
      <w:sz w:val="24"/>
      <w:lang w:val="en-US" w:eastAsia="en-US"/>
    </w:rPr>
  </w:style>
  <w:style w:type="paragraph" w:styleId="af3">
    <w:name w:val="annotation subject"/>
    <w:basedOn w:val="ab"/>
    <w:next w:val="ab"/>
    <w:link w:val="af4"/>
    <w:uiPriority w:val="99"/>
    <w:rsid w:val="00934410"/>
    <w:rPr>
      <w:b/>
      <w:bCs/>
    </w:rPr>
  </w:style>
  <w:style w:type="character" w:customStyle="1" w:styleId="af4">
    <w:name w:val="Тема примечания Знак"/>
    <w:link w:val="af3"/>
    <w:uiPriority w:val="99"/>
    <w:locked/>
    <w:rsid w:val="00934410"/>
    <w:rPr>
      <w:rFonts w:cs="Times New Roman"/>
    </w:rPr>
  </w:style>
  <w:style w:type="paragraph" w:customStyle="1" w:styleId="af5">
    <w:name w:val="Стандарт"/>
    <w:rsid w:val="00662564"/>
    <w:pPr>
      <w:autoSpaceDE w:val="0"/>
      <w:autoSpaceDN w:val="0"/>
      <w:adjustRightInd w:val="0"/>
    </w:pPr>
  </w:style>
  <w:style w:type="paragraph" w:styleId="af6">
    <w:name w:val="List Paragraph"/>
    <w:basedOn w:val="a"/>
    <w:link w:val="af7"/>
    <w:uiPriority w:val="34"/>
    <w:qFormat/>
    <w:rsid w:val="005330E5"/>
    <w:pPr>
      <w:ind w:left="720"/>
      <w:contextualSpacing/>
    </w:pPr>
  </w:style>
  <w:style w:type="character" w:customStyle="1" w:styleId="apple-style-span">
    <w:name w:val="apple-style-span"/>
    <w:basedOn w:val="a0"/>
    <w:rsid w:val="00A82D7C"/>
  </w:style>
  <w:style w:type="character" w:customStyle="1" w:styleId="apple-converted-space">
    <w:name w:val="apple-converted-space"/>
    <w:basedOn w:val="a0"/>
    <w:rsid w:val="00A82D7C"/>
  </w:style>
  <w:style w:type="paragraph" w:styleId="31">
    <w:name w:val="Body Text 3"/>
    <w:basedOn w:val="a"/>
    <w:link w:val="32"/>
    <w:uiPriority w:val="99"/>
    <w:semiHidden/>
    <w:unhideWhenUsed/>
    <w:rsid w:val="00472690"/>
    <w:pPr>
      <w:spacing w:after="120"/>
    </w:pPr>
    <w:rPr>
      <w:sz w:val="16"/>
      <w:szCs w:val="16"/>
    </w:rPr>
  </w:style>
  <w:style w:type="character" w:customStyle="1" w:styleId="32">
    <w:name w:val="Основной текст 3 Знак"/>
    <w:link w:val="31"/>
    <w:uiPriority w:val="99"/>
    <w:semiHidden/>
    <w:rsid w:val="00472690"/>
    <w:rPr>
      <w:sz w:val="16"/>
      <w:szCs w:val="16"/>
    </w:rPr>
  </w:style>
  <w:style w:type="paragraph" w:customStyle="1" w:styleId="auto">
    <w:name w:val="auto"/>
    <w:basedOn w:val="a"/>
    <w:rsid w:val="00A57F34"/>
    <w:pPr>
      <w:spacing w:before="100" w:beforeAutospacing="1" w:after="100" w:afterAutospacing="1"/>
    </w:pPr>
    <w:rPr>
      <w:sz w:val="24"/>
      <w:szCs w:val="24"/>
    </w:rPr>
  </w:style>
  <w:style w:type="character" w:styleId="af8">
    <w:name w:val="Emphasis"/>
    <w:uiPriority w:val="20"/>
    <w:qFormat/>
    <w:locked/>
    <w:rsid w:val="00A57F34"/>
    <w:rPr>
      <w:i/>
      <w:iCs/>
    </w:rPr>
  </w:style>
  <w:style w:type="character" w:customStyle="1" w:styleId="outerlink">
    <w:name w:val="outerlink"/>
    <w:basedOn w:val="a0"/>
    <w:rsid w:val="00A57F34"/>
  </w:style>
  <w:style w:type="character" w:customStyle="1" w:styleId="hl-brackets">
    <w:name w:val="hl-brackets"/>
    <w:basedOn w:val="a0"/>
    <w:rsid w:val="00A57F34"/>
  </w:style>
  <w:style w:type="character" w:customStyle="1" w:styleId="hl-reserved">
    <w:name w:val="hl-reserved"/>
    <w:basedOn w:val="a0"/>
    <w:rsid w:val="00A57F34"/>
  </w:style>
  <w:style w:type="character" w:customStyle="1" w:styleId="hl-code">
    <w:name w:val="hl-code"/>
    <w:basedOn w:val="a0"/>
    <w:rsid w:val="00A57F34"/>
  </w:style>
  <w:style w:type="paragraph" w:styleId="af9">
    <w:name w:val="No Spacing"/>
    <w:uiPriority w:val="1"/>
    <w:qFormat/>
    <w:rsid w:val="00A57F34"/>
    <w:rPr>
      <w:rFonts w:ascii="Calibri" w:eastAsia="Calibri" w:hAnsi="Calibri"/>
      <w:sz w:val="22"/>
      <w:szCs w:val="22"/>
      <w:lang w:eastAsia="en-US"/>
    </w:rPr>
  </w:style>
  <w:style w:type="paragraph" w:styleId="afa">
    <w:name w:val="footnote text"/>
    <w:basedOn w:val="a"/>
    <w:link w:val="afb"/>
    <w:uiPriority w:val="99"/>
    <w:semiHidden/>
    <w:unhideWhenUsed/>
    <w:rsid w:val="00A57F34"/>
    <w:rPr>
      <w:rFonts w:ascii="Calibri" w:eastAsia="Calibri" w:hAnsi="Calibri"/>
      <w:lang w:eastAsia="en-US"/>
    </w:rPr>
  </w:style>
  <w:style w:type="character" w:customStyle="1" w:styleId="afb">
    <w:name w:val="Текст сноски Знак"/>
    <w:link w:val="afa"/>
    <w:uiPriority w:val="99"/>
    <w:semiHidden/>
    <w:rsid w:val="00A57F34"/>
    <w:rPr>
      <w:rFonts w:ascii="Calibri" w:eastAsia="Calibri" w:hAnsi="Calibri" w:cs="Times New Roman"/>
      <w:lang w:eastAsia="en-US"/>
    </w:rPr>
  </w:style>
  <w:style w:type="character" w:styleId="afc">
    <w:name w:val="footnote reference"/>
    <w:uiPriority w:val="99"/>
    <w:semiHidden/>
    <w:unhideWhenUsed/>
    <w:rsid w:val="00A57F34"/>
    <w:rPr>
      <w:vertAlign w:val="superscript"/>
    </w:rPr>
  </w:style>
  <w:style w:type="character" w:customStyle="1" w:styleId="afd">
    <w:name w:val="Верхний колонтитул Знак"/>
    <w:basedOn w:val="a0"/>
    <w:link w:val="afe"/>
    <w:uiPriority w:val="99"/>
    <w:rsid w:val="00A57F34"/>
  </w:style>
  <w:style w:type="paragraph" w:styleId="afe">
    <w:name w:val="header"/>
    <w:basedOn w:val="a"/>
    <w:link w:val="afd"/>
    <w:uiPriority w:val="99"/>
    <w:unhideWhenUsed/>
    <w:rsid w:val="00A57F34"/>
    <w:pPr>
      <w:tabs>
        <w:tab w:val="center" w:pos="4677"/>
        <w:tab w:val="right" w:pos="9355"/>
      </w:tabs>
    </w:pPr>
  </w:style>
  <w:style w:type="paragraph" w:styleId="aff">
    <w:name w:val="footer"/>
    <w:basedOn w:val="a"/>
    <w:link w:val="aff0"/>
    <w:uiPriority w:val="99"/>
    <w:unhideWhenUsed/>
    <w:rsid w:val="00A57F34"/>
    <w:pPr>
      <w:tabs>
        <w:tab w:val="center" w:pos="4677"/>
        <w:tab w:val="right" w:pos="9355"/>
      </w:tabs>
    </w:pPr>
  </w:style>
  <w:style w:type="character" w:customStyle="1" w:styleId="aff0">
    <w:name w:val="Нижний колонтитул Знак"/>
    <w:basedOn w:val="a0"/>
    <w:link w:val="aff"/>
    <w:rsid w:val="00A57F34"/>
  </w:style>
  <w:style w:type="paragraph" w:styleId="aff1">
    <w:name w:val="Plain Text"/>
    <w:basedOn w:val="a"/>
    <w:link w:val="aff2"/>
    <w:uiPriority w:val="99"/>
    <w:unhideWhenUsed/>
    <w:rsid w:val="00A57F34"/>
    <w:rPr>
      <w:rFonts w:ascii="Calibri" w:eastAsia="Calibri" w:hAnsi="Calibri"/>
      <w:sz w:val="22"/>
      <w:szCs w:val="21"/>
      <w:lang w:eastAsia="en-US"/>
    </w:rPr>
  </w:style>
  <w:style w:type="character" w:customStyle="1" w:styleId="aff2">
    <w:name w:val="Текст Знак"/>
    <w:link w:val="aff1"/>
    <w:uiPriority w:val="99"/>
    <w:rsid w:val="00A57F34"/>
    <w:rPr>
      <w:rFonts w:ascii="Calibri" w:eastAsia="Calibri" w:hAnsi="Calibri" w:cs="Times New Roman"/>
      <w:sz w:val="22"/>
      <w:szCs w:val="21"/>
      <w:lang w:eastAsia="en-US"/>
    </w:rPr>
  </w:style>
  <w:style w:type="character" w:customStyle="1" w:styleId="noprint">
    <w:name w:val="no_print"/>
    <w:basedOn w:val="a0"/>
    <w:rsid w:val="00705C19"/>
  </w:style>
  <w:style w:type="character" w:styleId="HTML1">
    <w:name w:val="HTML Typewriter"/>
    <w:uiPriority w:val="99"/>
    <w:semiHidden/>
    <w:unhideWhenUsed/>
    <w:rsid w:val="00705C19"/>
    <w:rPr>
      <w:rFonts w:ascii="Courier New" w:eastAsia="Times New Roman" w:hAnsi="Courier New" w:cs="Courier New"/>
      <w:sz w:val="20"/>
      <w:szCs w:val="20"/>
    </w:rPr>
  </w:style>
  <w:style w:type="character" w:styleId="aff3">
    <w:name w:val="Strong"/>
    <w:uiPriority w:val="22"/>
    <w:qFormat/>
    <w:locked/>
    <w:rsid w:val="00705C19"/>
    <w:rPr>
      <w:b/>
      <w:bCs/>
    </w:rPr>
  </w:style>
  <w:style w:type="character" w:customStyle="1" w:styleId="hl-comment">
    <w:name w:val="hl-comment"/>
    <w:basedOn w:val="a0"/>
    <w:rsid w:val="00705C19"/>
  </w:style>
  <w:style w:type="character" w:customStyle="1" w:styleId="hl-quotes">
    <w:name w:val="hl-quotes"/>
    <w:basedOn w:val="a0"/>
    <w:rsid w:val="00705C19"/>
  </w:style>
  <w:style w:type="character" w:customStyle="1" w:styleId="hl-string">
    <w:name w:val="hl-string"/>
    <w:basedOn w:val="a0"/>
    <w:rsid w:val="00705C19"/>
  </w:style>
  <w:style w:type="character" w:customStyle="1" w:styleId="hl-var">
    <w:name w:val="hl-var"/>
    <w:basedOn w:val="a0"/>
    <w:rsid w:val="00705C19"/>
  </w:style>
  <w:style w:type="character" w:styleId="HTML2">
    <w:name w:val="HTML Code"/>
    <w:uiPriority w:val="99"/>
    <w:semiHidden/>
    <w:unhideWhenUsed/>
    <w:rsid w:val="00355D45"/>
    <w:rPr>
      <w:rFonts w:ascii="Courier New" w:eastAsia="Times New Roman" w:hAnsi="Courier New" w:cs="Courier New"/>
      <w:sz w:val="20"/>
      <w:szCs w:val="20"/>
    </w:rPr>
  </w:style>
  <w:style w:type="character" w:customStyle="1" w:styleId="b-pseudo-link">
    <w:name w:val="b-pseudo-link"/>
    <w:basedOn w:val="a0"/>
    <w:rsid w:val="000A15D3"/>
  </w:style>
  <w:style w:type="paragraph" w:styleId="z-">
    <w:name w:val="HTML Top of Form"/>
    <w:basedOn w:val="a"/>
    <w:next w:val="a"/>
    <w:link w:val="z-0"/>
    <w:hidden/>
    <w:uiPriority w:val="99"/>
    <w:semiHidden/>
    <w:unhideWhenUsed/>
    <w:rsid w:val="000A15D3"/>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sid w:val="000A15D3"/>
    <w:rPr>
      <w:rFonts w:ascii="Arial" w:hAnsi="Arial" w:cs="Arial"/>
      <w:vanish/>
      <w:sz w:val="16"/>
      <w:szCs w:val="16"/>
    </w:rPr>
  </w:style>
  <w:style w:type="character" w:customStyle="1" w:styleId="precise">
    <w:name w:val="precise"/>
    <w:basedOn w:val="a0"/>
    <w:rsid w:val="000A15D3"/>
  </w:style>
  <w:style w:type="paragraph" w:styleId="z-1">
    <w:name w:val="HTML Bottom of Form"/>
    <w:basedOn w:val="a"/>
    <w:next w:val="a"/>
    <w:link w:val="z-2"/>
    <w:hidden/>
    <w:uiPriority w:val="99"/>
    <w:unhideWhenUsed/>
    <w:rsid w:val="000A15D3"/>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0A15D3"/>
    <w:rPr>
      <w:rFonts w:ascii="Arial" w:hAnsi="Arial" w:cs="Arial"/>
      <w:vanish/>
      <w:sz w:val="16"/>
      <w:szCs w:val="16"/>
    </w:rPr>
  </w:style>
  <w:style w:type="character" w:customStyle="1" w:styleId="b-page-fakelink">
    <w:name w:val="b-page-fakelink"/>
    <w:basedOn w:val="a0"/>
    <w:rsid w:val="000A15D3"/>
  </w:style>
  <w:style w:type="character" w:customStyle="1" w:styleId="b-translate-switcher">
    <w:name w:val="b-translate-switcher"/>
    <w:basedOn w:val="a0"/>
    <w:rsid w:val="000A15D3"/>
  </w:style>
  <w:style w:type="character" w:customStyle="1" w:styleId="b-translate-switcherexpand">
    <w:name w:val="b-translate-switcher__expand"/>
    <w:basedOn w:val="a0"/>
    <w:rsid w:val="000A15D3"/>
  </w:style>
  <w:style w:type="character" w:customStyle="1" w:styleId="b-translate-switcheritems">
    <w:name w:val="b-translate-switcher__items"/>
    <w:basedOn w:val="a0"/>
    <w:rsid w:val="000A15D3"/>
  </w:style>
  <w:style w:type="character" w:customStyle="1" w:styleId="b-user-raw">
    <w:name w:val="b-user-raw"/>
    <w:basedOn w:val="a0"/>
    <w:rsid w:val="000A15D3"/>
  </w:style>
  <w:style w:type="character" w:customStyle="1" w:styleId="add">
    <w:name w:val="add"/>
    <w:basedOn w:val="a0"/>
    <w:rsid w:val="000A15D3"/>
  </w:style>
  <w:style w:type="character" w:customStyle="1" w:styleId="tab">
    <w:name w:val="tab"/>
    <w:basedOn w:val="a0"/>
    <w:rsid w:val="000A15D3"/>
  </w:style>
  <w:style w:type="table" w:styleId="aff4">
    <w:name w:val="Table Grid"/>
    <w:basedOn w:val="a1"/>
    <w:locked/>
    <w:rsid w:val="00BB4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Revision"/>
    <w:hidden/>
    <w:uiPriority w:val="99"/>
    <w:semiHidden/>
    <w:rsid w:val="007A1240"/>
  </w:style>
  <w:style w:type="character" w:customStyle="1" w:styleId="15">
    <w:name w:val="Верхний колонтитул Знак1"/>
    <w:basedOn w:val="a0"/>
    <w:uiPriority w:val="99"/>
    <w:semiHidden/>
    <w:rsid w:val="00E21220"/>
  </w:style>
  <w:style w:type="character" w:customStyle="1" w:styleId="s7">
    <w:name w:val="s7"/>
    <w:rsid w:val="00C12613"/>
  </w:style>
  <w:style w:type="paragraph" w:customStyle="1" w:styleId="western">
    <w:name w:val="western"/>
    <w:basedOn w:val="a"/>
    <w:rsid w:val="00C12613"/>
    <w:pPr>
      <w:spacing w:before="100" w:beforeAutospacing="1" w:after="115"/>
    </w:pPr>
    <w:rPr>
      <w:rFonts w:ascii="Times" w:hAnsi="Times" w:cs="Times"/>
      <w:color w:val="000000"/>
      <w:sz w:val="24"/>
      <w:szCs w:val="24"/>
    </w:rPr>
  </w:style>
  <w:style w:type="paragraph" w:customStyle="1" w:styleId="ConsPlusNonformat">
    <w:name w:val="ConsPlusNonformat"/>
    <w:rsid w:val="00DF6248"/>
    <w:pPr>
      <w:widowControl w:val="0"/>
      <w:autoSpaceDE w:val="0"/>
      <w:autoSpaceDN w:val="0"/>
      <w:adjustRightInd w:val="0"/>
    </w:pPr>
    <w:rPr>
      <w:rFonts w:ascii="Courier New" w:hAnsi="Courier New" w:cs="Courier New"/>
    </w:rPr>
  </w:style>
  <w:style w:type="character" w:customStyle="1" w:styleId="af7">
    <w:name w:val="Абзац списка Знак"/>
    <w:link w:val="af6"/>
    <w:uiPriority w:val="34"/>
    <w:locked/>
    <w:rsid w:val="00613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5703">
      <w:bodyDiv w:val="1"/>
      <w:marLeft w:val="0"/>
      <w:marRight w:val="0"/>
      <w:marTop w:val="0"/>
      <w:marBottom w:val="0"/>
      <w:divBdr>
        <w:top w:val="none" w:sz="0" w:space="0" w:color="auto"/>
        <w:left w:val="none" w:sz="0" w:space="0" w:color="auto"/>
        <w:bottom w:val="none" w:sz="0" w:space="0" w:color="auto"/>
        <w:right w:val="none" w:sz="0" w:space="0" w:color="auto"/>
      </w:divBdr>
    </w:div>
    <w:div w:id="186259649">
      <w:bodyDiv w:val="1"/>
      <w:marLeft w:val="0"/>
      <w:marRight w:val="0"/>
      <w:marTop w:val="0"/>
      <w:marBottom w:val="0"/>
      <w:divBdr>
        <w:top w:val="none" w:sz="0" w:space="0" w:color="auto"/>
        <w:left w:val="none" w:sz="0" w:space="0" w:color="auto"/>
        <w:bottom w:val="none" w:sz="0" w:space="0" w:color="auto"/>
        <w:right w:val="none" w:sz="0" w:space="0" w:color="auto"/>
      </w:divBdr>
    </w:div>
    <w:div w:id="208689269">
      <w:marLeft w:val="0"/>
      <w:marRight w:val="0"/>
      <w:marTop w:val="0"/>
      <w:marBottom w:val="0"/>
      <w:divBdr>
        <w:top w:val="none" w:sz="0" w:space="0" w:color="auto"/>
        <w:left w:val="none" w:sz="0" w:space="0" w:color="auto"/>
        <w:bottom w:val="none" w:sz="0" w:space="0" w:color="auto"/>
        <w:right w:val="none" w:sz="0" w:space="0" w:color="auto"/>
      </w:divBdr>
    </w:div>
    <w:div w:id="211625532">
      <w:bodyDiv w:val="1"/>
      <w:marLeft w:val="0"/>
      <w:marRight w:val="0"/>
      <w:marTop w:val="0"/>
      <w:marBottom w:val="0"/>
      <w:divBdr>
        <w:top w:val="none" w:sz="0" w:space="0" w:color="auto"/>
        <w:left w:val="none" w:sz="0" w:space="0" w:color="auto"/>
        <w:bottom w:val="none" w:sz="0" w:space="0" w:color="auto"/>
        <w:right w:val="none" w:sz="0" w:space="0" w:color="auto"/>
      </w:divBdr>
      <w:divsChild>
        <w:div w:id="1496800843">
          <w:marLeft w:val="0"/>
          <w:marRight w:val="0"/>
          <w:marTop w:val="0"/>
          <w:marBottom w:val="0"/>
          <w:divBdr>
            <w:top w:val="none" w:sz="0" w:space="0" w:color="auto"/>
            <w:left w:val="none" w:sz="0" w:space="0" w:color="auto"/>
            <w:bottom w:val="none" w:sz="0" w:space="0" w:color="auto"/>
            <w:right w:val="none" w:sz="0" w:space="0" w:color="auto"/>
          </w:divBdr>
        </w:div>
      </w:divsChild>
    </w:div>
    <w:div w:id="230425762">
      <w:bodyDiv w:val="1"/>
      <w:marLeft w:val="0"/>
      <w:marRight w:val="0"/>
      <w:marTop w:val="0"/>
      <w:marBottom w:val="0"/>
      <w:divBdr>
        <w:top w:val="none" w:sz="0" w:space="0" w:color="auto"/>
        <w:left w:val="none" w:sz="0" w:space="0" w:color="auto"/>
        <w:bottom w:val="none" w:sz="0" w:space="0" w:color="auto"/>
        <w:right w:val="none" w:sz="0" w:space="0" w:color="auto"/>
      </w:divBdr>
    </w:div>
    <w:div w:id="239491198">
      <w:bodyDiv w:val="1"/>
      <w:marLeft w:val="0"/>
      <w:marRight w:val="0"/>
      <w:marTop w:val="0"/>
      <w:marBottom w:val="0"/>
      <w:divBdr>
        <w:top w:val="none" w:sz="0" w:space="0" w:color="auto"/>
        <w:left w:val="none" w:sz="0" w:space="0" w:color="auto"/>
        <w:bottom w:val="none" w:sz="0" w:space="0" w:color="auto"/>
        <w:right w:val="none" w:sz="0" w:space="0" w:color="auto"/>
      </w:divBdr>
    </w:div>
    <w:div w:id="421295279">
      <w:bodyDiv w:val="1"/>
      <w:marLeft w:val="0"/>
      <w:marRight w:val="0"/>
      <w:marTop w:val="0"/>
      <w:marBottom w:val="0"/>
      <w:divBdr>
        <w:top w:val="none" w:sz="0" w:space="0" w:color="auto"/>
        <w:left w:val="none" w:sz="0" w:space="0" w:color="auto"/>
        <w:bottom w:val="none" w:sz="0" w:space="0" w:color="auto"/>
        <w:right w:val="none" w:sz="0" w:space="0" w:color="auto"/>
      </w:divBdr>
    </w:div>
    <w:div w:id="450783462">
      <w:bodyDiv w:val="1"/>
      <w:marLeft w:val="0"/>
      <w:marRight w:val="0"/>
      <w:marTop w:val="0"/>
      <w:marBottom w:val="0"/>
      <w:divBdr>
        <w:top w:val="none" w:sz="0" w:space="0" w:color="auto"/>
        <w:left w:val="none" w:sz="0" w:space="0" w:color="auto"/>
        <w:bottom w:val="none" w:sz="0" w:space="0" w:color="auto"/>
        <w:right w:val="none" w:sz="0" w:space="0" w:color="auto"/>
      </w:divBdr>
    </w:div>
    <w:div w:id="573012879">
      <w:bodyDiv w:val="1"/>
      <w:marLeft w:val="0"/>
      <w:marRight w:val="0"/>
      <w:marTop w:val="0"/>
      <w:marBottom w:val="0"/>
      <w:divBdr>
        <w:top w:val="none" w:sz="0" w:space="0" w:color="auto"/>
        <w:left w:val="none" w:sz="0" w:space="0" w:color="auto"/>
        <w:bottom w:val="none" w:sz="0" w:space="0" w:color="auto"/>
        <w:right w:val="none" w:sz="0" w:space="0" w:color="auto"/>
      </w:divBdr>
    </w:div>
    <w:div w:id="642005257">
      <w:bodyDiv w:val="1"/>
      <w:marLeft w:val="0"/>
      <w:marRight w:val="0"/>
      <w:marTop w:val="0"/>
      <w:marBottom w:val="0"/>
      <w:divBdr>
        <w:top w:val="none" w:sz="0" w:space="0" w:color="auto"/>
        <w:left w:val="none" w:sz="0" w:space="0" w:color="auto"/>
        <w:bottom w:val="none" w:sz="0" w:space="0" w:color="auto"/>
        <w:right w:val="none" w:sz="0" w:space="0" w:color="auto"/>
      </w:divBdr>
    </w:div>
    <w:div w:id="655963841">
      <w:bodyDiv w:val="1"/>
      <w:marLeft w:val="0"/>
      <w:marRight w:val="0"/>
      <w:marTop w:val="0"/>
      <w:marBottom w:val="0"/>
      <w:divBdr>
        <w:top w:val="none" w:sz="0" w:space="0" w:color="auto"/>
        <w:left w:val="none" w:sz="0" w:space="0" w:color="auto"/>
        <w:bottom w:val="none" w:sz="0" w:space="0" w:color="auto"/>
        <w:right w:val="none" w:sz="0" w:space="0" w:color="auto"/>
      </w:divBdr>
      <w:divsChild>
        <w:div w:id="1903326501">
          <w:marLeft w:val="0"/>
          <w:marRight w:val="0"/>
          <w:marTop w:val="0"/>
          <w:marBottom w:val="0"/>
          <w:divBdr>
            <w:top w:val="none" w:sz="0" w:space="0" w:color="auto"/>
            <w:left w:val="none" w:sz="0" w:space="0" w:color="auto"/>
            <w:bottom w:val="none" w:sz="0" w:space="0" w:color="auto"/>
            <w:right w:val="none" w:sz="0" w:space="0" w:color="auto"/>
          </w:divBdr>
        </w:div>
      </w:divsChild>
    </w:div>
    <w:div w:id="657270898">
      <w:bodyDiv w:val="1"/>
      <w:marLeft w:val="0"/>
      <w:marRight w:val="0"/>
      <w:marTop w:val="0"/>
      <w:marBottom w:val="0"/>
      <w:divBdr>
        <w:top w:val="none" w:sz="0" w:space="0" w:color="auto"/>
        <w:left w:val="none" w:sz="0" w:space="0" w:color="auto"/>
        <w:bottom w:val="none" w:sz="0" w:space="0" w:color="auto"/>
        <w:right w:val="none" w:sz="0" w:space="0" w:color="auto"/>
      </w:divBdr>
    </w:div>
    <w:div w:id="890728045">
      <w:bodyDiv w:val="1"/>
      <w:marLeft w:val="0"/>
      <w:marRight w:val="0"/>
      <w:marTop w:val="0"/>
      <w:marBottom w:val="0"/>
      <w:divBdr>
        <w:top w:val="none" w:sz="0" w:space="0" w:color="auto"/>
        <w:left w:val="none" w:sz="0" w:space="0" w:color="auto"/>
        <w:bottom w:val="none" w:sz="0" w:space="0" w:color="auto"/>
        <w:right w:val="none" w:sz="0" w:space="0" w:color="auto"/>
      </w:divBdr>
    </w:div>
    <w:div w:id="927890016">
      <w:bodyDiv w:val="1"/>
      <w:marLeft w:val="0"/>
      <w:marRight w:val="0"/>
      <w:marTop w:val="0"/>
      <w:marBottom w:val="0"/>
      <w:divBdr>
        <w:top w:val="none" w:sz="0" w:space="0" w:color="auto"/>
        <w:left w:val="none" w:sz="0" w:space="0" w:color="auto"/>
        <w:bottom w:val="none" w:sz="0" w:space="0" w:color="auto"/>
        <w:right w:val="none" w:sz="0" w:space="0" w:color="auto"/>
      </w:divBdr>
    </w:div>
    <w:div w:id="949438864">
      <w:bodyDiv w:val="1"/>
      <w:marLeft w:val="0"/>
      <w:marRight w:val="0"/>
      <w:marTop w:val="0"/>
      <w:marBottom w:val="0"/>
      <w:divBdr>
        <w:top w:val="none" w:sz="0" w:space="0" w:color="auto"/>
        <w:left w:val="none" w:sz="0" w:space="0" w:color="auto"/>
        <w:bottom w:val="none" w:sz="0" w:space="0" w:color="auto"/>
        <w:right w:val="none" w:sz="0" w:space="0" w:color="auto"/>
      </w:divBdr>
    </w:div>
    <w:div w:id="1014766561">
      <w:bodyDiv w:val="1"/>
      <w:marLeft w:val="0"/>
      <w:marRight w:val="0"/>
      <w:marTop w:val="0"/>
      <w:marBottom w:val="0"/>
      <w:divBdr>
        <w:top w:val="none" w:sz="0" w:space="0" w:color="auto"/>
        <w:left w:val="none" w:sz="0" w:space="0" w:color="auto"/>
        <w:bottom w:val="none" w:sz="0" w:space="0" w:color="auto"/>
        <w:right w:val="none" w:sz="0" w:space="0" w:color="auto"/>
      </w:divBdr>
      <w:divsChild>
        <w:div w:id="67385293">
          <w:marLeft w:val="0"/>
          <w:marRight w:val="0"/>
          <w:marTop w:val="0"/>
          <w:marBottom w:val="0"/>
          <w:divBdr>
            <w:top w:val="none" w:sz="0" w:space="0" w:color="auto"/>
            <w:left w:val="none" w:sz="0" w:space="0" w:color="auto"/>
            <w:bottom w:val="none" w:sz="0" w:space="0" w:color="auto"/>
            <w:right w:val="none" w:sz="0" w:space="0" w:color="auto"/>
          </w:divBdr>
        </w:div>
        <w:div w:id="224688708">
          <w:marLeft w:val="0"/>
          <w:marRight w:val="0"/>
          <w:marTop w:val="0"/>
          <w:marBottom w:val="0"/>
          <w:divBdr>
            <w:top w:val="none" w:sz="0" w:space="0" w:color="auto"/>
            <w:left w:val="none" w:sz="0" w:space="0" w:color="auto"/>
            <w:bottom w:val="none" w:sz="0" w:space="0" w:color="auto"/>
            <w:right w:val="none" w:sz="0" w:space="0" w:color="auto"/>
          </w:divBdr>
        </w:div>
        <w:div w:id="346564784">
          <w:marLeft w:val="0"/>
          <w:marRight w:val="0"/>
          <w:marTop w:val="0"/>
          <w:marBottom w:val="0"/>
          <w:divBdr>
            <w:top w:val="none" w:sz="0" w:space="0" w:color="auto"/>
            <w:left w:val="none" w:sz="0" w:space="0" w:color="auto"/>
            <w:bottom w:val="none" w:sz="0" w:space="0" w:color="auto"/>
            <w:right w:val="none" w:sz="0" w:space="0" w:color="auto"/>
          </w:divBdr>
        </w:div>
        <w:div w:id="1003318679">
          <w:marLeft w:val="0"/>
          <w:marRight w:val="0"/>
          <w:marTop w:val="0"/>
          <w:marBottom w:val="0"/>
          <w:divBdr>
            <w:top w:val="none" w:sz="0" w:space="0" w:color="auto"/>
            <w:left w:val="none" w:sz="0" w:space="0" w:color="auto"/>
            <w:bottom w:val="none" w:sz="0" w:space="0" w:color="auto"/>
            <w:right w:val="none" w:sz="0" w:space="0" w:color="auto"/>
          </w:divBdr>
        </w:div>
        <w:div w:id="1575816614">
          <w:marLeft w:val="0"/>
          <w:marRight w:val="0"/>
          <w:marTop w:val="0"/>
          <w:marBottom w:val="0"/>
          <w:divBdr>
            <w:top w:val="none" w:sz="0" w:space="0" w:color="auto"/>
            <w:left w:val="none" w:sz="0" w:space="0" w:color="auto"/>
            <w:bottom w:val="none" w:sz="0" w:space="0" w:color="auto"/>
            <w:right w:val="none" w:sz="0" w:space="0" w:color="auto"/>
          </w:divBdr>
        </w:div>
        <w:div w:id="1681851574">
          <w:marLeft w:val="0"/>
          <w:marRight w:val="0"/>
          <w:marTop w:val="0"/>
          <w:marBottom w:val="0"/>
          <w:divBdr>
            <w:top w:val="none" w:sz="0" w:space="0" w:color="auto"/>
            <w:left w:val="none" w:sz="0" w:space="0" w:color="auto"/>
            <w:bottom w:val="none" w:sz="0" w:space="0" w:color="auto"/>
            <w:right w:val="none" w:sz="0" w:space="0" w:color="auto"/>
          </w:divBdr>
        </w:div>
      </w:divsChild>
    </w:div>
    <w:div w:id="1044448962">
      <w:bodyDiv w:val="1"/>
      <w:marLeft w:val="0"/>
      <w:marRight w:val="0"/>
      <w:marTop w:val="0"/>
      <w:marBottom w:val="0"/>
      <w:divBdr>
        <w:top w:val="none" w:sz="0" w:space="0" w:color="auto"/>
        <w:left w:val="none" w:sz="0" w:space="0" w:color="auto"/>
        <w:bottom w:val="none" w:sz="0" w:space="0" w:color="auto"/>
        <w:right w:val="none" w:sz="0" w:space="0" w:color="auto"/>
      </w:divBdr>
      <w:divsChild>
        <w:div w:id="584532514">
          <w:marLeft w:val="0"/>
          <w:marRight w:val="0"/>
          <w:marTop w:val="0"/>
          <w:marBottom w:val="0"/>
          <w:divBdr>
            <w:top w:val="none" w:sz="0" w:space="0" w:color="auto"/>
            <w:left w:val="none" w:sz="0" w:space="0" w:color="auto"/>
            <w:bottom w:val="none" w:sz="0" w:space="0" w:color="auto"/>
            <w:right w:val="none" w:sz="0" w:space="0" w:color="auto"/>
          </w:divBdr>
        </w:div>
        <w:div w:id="871652250">
          <w:marLeft w:val="0"/>
          <w:marRight w:val="0"/>
          <w:marTop w:val="0"/>
          <w:marBottom w:val="0"/>
          <w:divBdr>
            <w:top w:val="none" w:sz="0" w:space="0" w:color="auto"/>
            <w:left w:val="none" w:sz="0" w:space="0" w:color="auto"/>
            <w:bottom w:val="none" w:sz="0" w:space="0" w:color="auto"/>
            <w:right w:val="none" w:sz="0" w:space="0" w:color="auto"/>
          </w:divBdr>
        </w:div>
        <w:div w:id="1083524281">
          <w:marLeft w:val="0"/>
          <w:marRight w:val="0"/>
          <w:marTop w:val="0"/>
          <w:marBottom w:val="0"/>
          <w:divBdr>
            <w:top w:val="none" w:sz="0" w:space="0" w:color="auto"/>
            <w:left w:val="none" w:sz="0" w:space="0" w:color="auto"/>
            <w:bottom w:val="none" w:sz="0" w:space="0" w:color="auto"/>
            <w:right w:val="none" w:sz="0" w:space="0" w:color="auto"/>
          </w:divBdr>
        </w:div>
        <w:div w:id="1491603796">
          <w:marLeft w:val="0"/>
          <w:marRight w:val="0"/>
          <w:marTop w:val="0"/>
          <w:marBottom w:val="0"/>
          <w:divBdr>
            <w:top w:val="none" w:sz="0" w:space="0" w:color="auto"/>
            <w:left w:val="none" w:sz="0" w:space="0" w:color="auto"/>
            <w:bottom w:val="none" w:sz="0" w:space="0" w:color="auto"/>
            <w:right w:val="none" w:sz="0" w:space="0" w:color="auto"/>
          </w:divBdr>
        </w:div>
        <w:div w:id="2010710708">
          <w:marLeft w:val="0"/>
          <w:marRight w:val="0"/>
          <w:marTop w:val="0"/>
          <w:marBottom w:val="0"/>
          <w:divBdr>
            <w:top w:val="none" w:sz="0" w:space="0" w:color="auto"/>
            <w:left w:val="none" w:sz="0" w:space="0" w:color="auto"/>
            <w:bottom w:val="none" w:sz="0" w:space="0" w:color="auto"/>
            <w:right w:val="none" w:sz="0" w:space="0" w:color="auto"/>
          </w:divBdr>
        </w:div>
      </w:divsChild>
    </w:div>
    <w:div w:id="1373657093">
      <w:bodyDiv w:val="1"/>
      <w:marLeft w:val="0"/>
      <w:marRight w:val="0"/>
      <w:marTop w:val="0"/>
      <w:marBottom w:val="0"/>
      <w:divBdr>
        <w:top w:val="none" w:sz="0" w:space="0" w:color="auto"/>
        <w:left w:val="none" w:sz="0" w:space="0" w:color="auto"/>
        <w:bottom w:val="none" w:sz="0" w:space="0" w:color="auto"/>
        <w:right w:val="none" w:sz="0" w:space="0" w:color="auto"/>
      </w:divBdr>
    </w:div>
    <w:div w:id="1473211793">
      <w:bodyDiv w:val="1"/>
      <w:marLeft w:val="0"/>
      <w:marRight w:val="0"/>
      <w:marTop w:val="0"/>
      <w:marBottom w:val="0"/>
      <w:divBdr>
        <w:top w:val="none" w:sz="0" w:space="0" w:color="auto"/>
        <w:left w:val="none" w:sz="0" w:space="0" w:color="auto"/>
        <w:bottom w:val="none" w:sz="0" w:space="0" w:color="auto"/>
        <w:right w:val="none" w:sz="0" w:space="0" w:color="auto"/>
      </w:divBdr>
    </w:div>
    <w:div w:id="1583443223">
      <w:bodyDiv w:val="1"/>
      <w:marLeft w:val="0"/>
      <w:marRight w:val="0"/>
      <w:marTop w:val="0"/>
      <w:marBottom w:val="0"/>
      <w:divBdr>
        <w:top w:val="none" w:sz="0" w:space="0" w:color="auto"/>
        <w:left w:val="none" w:sz="0" w:space="0" w:color="auto"/>
        <w:bottom w:val="none" w:sz="0" w:space="0" w:color="auto"/>
        <w:right w:val="none" w:sz="0" w:space="0" w:color="auto"/>
      </w:divBdr>
      <w:divsChild>
        <w:div w:id="1011175582">
          <w:marLeft w:val="0"/>
          <w:marRight w:val="0"/>
          <w:marTop w:val="0"/>
          <w:marBottom w:val="0"/>
          <w:divBdr>
            <w:top w:val="none" w:sz="0" w:space="0" w:color="auto"/>
            <w:left w:val="none" w:sz="0" w:space="0" w:color="auto"/>
            <w:bottom w:val="none" w:sz="0" w:space="0" w:color="auto"/>
            <w:right w:val="none" w:sz="0" w:space="0" w:color="auto"/>
          </w:divBdr>
        </w:div>
      </w:divsChild>
    </w:div>
    <w:div w:id="1583685113">
      <w:bodyDiv w:val="1"/>
      <w:marLeft w:val="0"/>
      <w:marRight w:val="0"/>
      <w:marTop w:val="0"/>
      <w:marBottom w:val="0"/>
      <w:divBdr>
        <w:top w:val="none" w:sz="0" w:space="0" w:color="auto"/>
        <w:left w:val="none" w:sz="0" w:space="0" w:color="auto"/>
        <w:bottom w:val="none" w:sz="0" w:space="0" w:color="auto"/>
        <w:right w:val="none" w:sz="0" w:space="0" w:color="auto"/>
      </w:divBdr>
    </w:div>
    <w:div w:id="1609704237">
      <w:bodyDiv w:val="1"/>
      <w:marLeft w:val="0"/>
      <w:marRight w:val="0"/>
      <w:marTop w:val="0"/>
      <w:marBottom w:val="0"/>
      <w:divBdr>
        <w:top w:val="none" w:sz="0" w:space="0" w:color="auto"/>
        <w:left w:val="none" w:sz="0" w:space="0" w:color="auto"/>
        <w:bottom w:val="none" w:sz="0" w:space="0" w:color="auto"/>
        <w:right w:val="none" w:sz="0" w:space="0" w:color="auto"/>
      </w:divBdr>
    </w:div>
    <w:div w:id="1677461845">
      <w:bodyDiv w:val="1"/>
      <w:marLeft w:val="0"/>
      <w:marRight w:val="0"/>
      <w:marTop w:val="0"/>
      <w:marBottom w:val="0"/>
      <w:divBdr>
        <w:top w:val="none" w:sz="0" w:space="0" w:color="auto"/>
        <w:left w:val="none" w:sz="0" w:space="0" w:color="auto"/>
        <w:bottom w:val="none" w:sz="0" w:space="0" w:color="auto"/>
        <w:right w:val="none" w:sz="0" w:space="0" w:color="auto"/>
      </w:divBdr>
    </w:div>
    <w:div w:id="1715353556">
      <w:bodyDiv w:val="1"/>
      <w:marLeft w:val="0"/>
      <w:marRight w:val="0"/>
      <w:marTop w:val="0"/>
      <w:marBottom w:val="0"/>
      <w:divBdr>
        <w:top w:val="none" w:sz="0" w:space="0" w:color="auto"/>
        <w:left w:val="none" w:sz="0" w:space="0" w:color="auto"/>
        <w:bottom w:val="none" w:sz="0" w:space="0" w:color="auto"/>
        <w:right w:val="none" w:sz="0" w:space="0" w:color="auto"/>
      </w:divBdr>
    </w:div>
    <w:div w:id="1747147423">
      <w:bodyDiv w:val="1"/>
      <w:marLeft w:val="0"/>
      <w:marRight w:val="0"/>
      <w:marTop w:val="0"/>
      <w:marBottom w:val="0"/>
      <w:divBdr>
        <w:top w:val="none" w:sz="0" w:space="0" w:color="auto"/>
        <w:left w:val="none" w:sz="0" w:space="0" w:color="auto"/>
        <w:bottom w:val="none" w:sz="0" w:space="0" w:color="auto"/>
        <w:right w:val="none" w:sz="0" w:space="0" w:color="auto"/>
      </w:divBdr>
    </w:div>
    <w:div w:id="1780491848">
      <w:bodyDiv w:val="1"/>
      <w:marLeft w:val="0"/>
      <w:marRight w:val="0"/>
      <w:marTop w:val="0"/>
      <w:marBottom w:val="0"/>
      <w:divBdr>
        <w:top w:val="none" w:sz="0" w:space="0" w:color="auto"/>
        <w:left w:val="none" w:sz="0" w:space="0" w:color="auto"/>
        <w:bottom w:val="none" w:sz="0" w:space="0" w:color="auto"/>
        <w:right w:val="none" w:sz="0" w:space="0" w:color="auto"/>
      </w:divBdr>
    </w:div>
    <w:div w:id="1816993230">
      <w:bodyDiv w:val="1"/>
      <w:marLeft w:val="0"/>
      <w:marRight w:val="0"/>
      <w:marTop w:val="0"/>
      <w:marBottom w:val="0"/>
      <w:divBdr>
        <w:top w:val="none" w:sz="0" w:space="0" w:color="auto"/>
        <w:left w:val="none" w:sz="0" w:space="0" w:color="auto"/>
        <w:bottom w:val="none" w:sz="0" w:space="0" w:color="auto"/>
        <w:right w:val="none" w:sz="0" w:space="0" w:color="auto"/>
      </w:divBdr>
    </w:div>
    <w:div w:id="1821531658">
      <w:bodyDiv w:val="1"/>
      <w:marLeft w:val="0"/>
      <w:marRight w:val="0"/>
      <w:marTop w:val="0"/>
      <w:marBottom w:val="0"/>
      <w:divBdr>
        <w:top w:val="none" w:sz="0" w:space="0" w:color="auto"/>
        <w:left w:val="none" w:sz="0" w:space="0" w:color="auto"/>
        <w:bottom w:val="none" w:sz="0" w:space="0" w:color="auto"/>
        <w:right w:val="none" w:sz="0" w:space="0" w:color="auto"/>
      </w:divBdr>
    </w:div>
    <w:div w:id="1946502344">
      <w:bodyDiv w:val="1"/>
      <w:marLeft w:val="0"/>
      <w:marRight w:val="0"/>
      <w:marTop w:val="0"/>
      <w:marBottom w:val="0"/>
      <w:divBdr>
        <w:top w:val="none" w:sz="0" w:space="0" w:color="auto"/>
        <w:left w:val="none" w:sz="0" w:space="0" w:color="auto"/>
        <w:bottom w:val="none" w:sz="0" w:space="0" w:color="auto"/>
        <w:right w:val="none" w:sz="0" w:space="0" w:color="auto"/>
      </w:divBdr>
    </w:div>
    <w:div w:id="2035842353">
      <w:bodyDiv w:val="1"/>
      <w:marLeft w:val="0"/>
      <w:marRight w:val="0"/>
      <w:marTop w:val="0"/>
      <w:marBottom w:val="0"/>
      <w:divBdr>
        <w:top w:val="none" w:sz="0" w:space="0" w:color="auto"/>
        <w:left w:val="none" w:sz="0" w:space="0" w:color="auto"/>
        <w:bottom w:val="none" w:sz="0" w:space="0" w:color="auto"/>
        <w:right w:val="none" w:sz="0" w:space="0" w:color="auto"/>
      </w:divBdr>
    </w:div>
    <w:div w:id="2051223013">
      <w:bodyDiv w:val="1"/>
      <w:marLeft w:val="0"/>
      <w:marRight w:val="0"/>
      <w:marTop w:val="0"/>
      <w:marBottom w:val="0"/>
      <w:divBdr>
        <w:top w:val="none" w:sz="0" w:space="0" w:color="auto"/>
        <w:left w:val="none" w:sz="0" w:space="0" w:color="auto"/>
        <w:bottom w:val="none" w:sz="0" w:space="0" w:color="auto"/>
        <w:right w:val="none" w:sz="0" w:space="0" w:color="auto"/>
      </w:divBdr>
    </w:div>
    <w:div w:id="2090686112">
      <w:bodyDiv w:val="1"/>
      <w:marLeft w:val="0"/>
      <w:marRight w:val="0"/>
      <w:marTop w:val="0"/>
      <w:marBottom w:val="0"/>
      <w:divBdr>
        <w:top w:val="none" w:sz="0" w:space="0" w:color="auto"/>
        <w:left w:val="none" w:sz="0" w:space="0" w:color="auto"/>
        <w:bottom w:val="none" w:sz="0" w:space="0" w:color="auto"/>
        <w:right w:val="none" w:sz="0" w:space="0" w:color="auto"/>
      </w:divBdr>
    </w:div>
    <w:div w:id="2111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14DC3-6E85-4145-968B-B9187DB4F872}">
  <ds:schemaRefs>
    <ds:schemaRef ds:uri="http://schemas.openxmlformats.org/officeDocument/2006/bibliography"/>
  </ds:schemaRefs>
</ds:datastoreItem>
</file>

<file path=customXml/itemProps10.xml><?xml version="1.0" encoding="utf-8"?>
<ds:datastoreItem xmlns:ds="http://schemas.openxmlformats.org/officeDocument/2006/customXml" ds:itemID="{3E28F4E2-C6E0-4A41-98A2-C99191E1FD0A}">
  <ds:schemaRefs>
    <ds:schemaRef ds:uri="http://schemas.openxmlformats.org/officeDocument/2006/bibliography"/>
  </ds:schemaRefs>
</ds:datastoreItem>
</file>

<file path=customXml/itemProps11.xml><?xml version="1.0" encoding="utf-8"?>
<ds:datastoreItem xmlns:ds="http://schemas.openxmlformats.org/officeDocument/2006/customXml" ds:itemID="{65AE67CD-C0E9-49A7-B43D-54F8BB6EDD95}">
  <ds:schemaRefs>
    <ds:schemaRef ds:uri="http://schemas.openxmlformats.org/officeDocument/2006/bibliography"/>
  </ds:schemaRefs>
</ds:datastoreItem>
</file>

<file path=customXml/itemProps12.xml><?xml version="1.0" encoding="utf-8"?>
<ds:datastoreItem xmlns:ds="http://schemas.openxmlformats.org/officeDocument/2006/customXml" ds:itemID="{E3720BB9-C2C0-4D68-8F20-2D1CD15DBCC0}">
  <ds:schemaRefs>
    <ds:schemaRef ds:uri="http://schemas.openxmlformats.org/officeDocument/2006/bibliography"/>
  </ds:schemaRefs>
</ds:datastoreItem>
</file>

<file path=customXml/itemProps2.xml><?xml version="1.0" encoding="utf-8"?>
<ds:datastoreItem xmlns:ds="http://schemas.openxmlformats.org/officeDocument/2006/customXml" ds:itemID="{4E5A125E-83E7-4CC5-8782-26AD7218FB21}">
  <ds:schemaRefs>
    <ds:schemaRef ds:uri="http://schemas.openxmlformats.org/officeDocument/2006/bibliography"/>
  </ds:schemaRefs>
</ds:datastoreItem>
</file>

<file path=customXml/itemProps3.xml><?xml version="1.0" encoding="utf-8"?>
<ds:datastoreItem xmlns:ds="http://schemas.openxmlformats.org/officeDocument/2006/customXml" ds:itemID="{5584E019-AB74-4324-B123-6CF63800EB21}">
  <ds:schemaRefs>
    <ds:schemaRef ds:uri="http://schemas.openxmlformats.org/officeDocument/2006/bibliography"/>
  </ds:schemaRefs>
</ds:datastoreItem>
</file>

<file path=customXml/itemProps4.xml><?xml version="1.0" encoding="utf-8"?>
<ds:datastoreItem xmlns:ds="http://schemas.openxmlformats.org/officeDocument/2006/customXml" ds:itemID="{B49A1D9D-9CC1-4E2F-8462-5990FA4AF88B}">
  <ds:schemaRefs>
    <ds:schemaRef ds:uri="http://schemas.openxmlformats.org/officeDocument/2006/bibliography"/>
  </ds:schemaRefs>
</ds:datastoreItem>
</file>

<file path=customXml/itemProps5.xml><?xml version="1.0" encoding="utf-8"?>
<ds:datastoreItem xmlns:ds="http://schemas.openxmlformats.org/officeDocument/2006/customXml" ds:itemID="{D66572FF-696C-4189-8B1E-B29E526476DC}">
  <ds:schemaRefs>
    <ds:schemaRef ds:uri="http://schemas.openxmlformats.org/officeDocument/2006/bibliography"/>
  </ds:schemaRefs>
</ds:datastoreItem>
</file>

<file path=customXml/itemProps6.xml><?xml version="1.0" encoding="utf-8"?>
<ds:datastoreItem xmlns:ds="http://schemas.openxmlformats.org/officeDocument/2006/customXml" ds:itemID="{04327C13-F4A1-4C23-A30A-4E7529F5F3DD}">
  <ds:schemaRefs>
    <ds:schemaRef ds:uri="http://schemas.openxmlformats.org/officeDocument/2006/bibliography"/>
  </ds:schemaRefs>
</ds:datastoreItem>
</file>

<file path=customXml/itemProps7.xml><?xml version="1.0" encoding="utf-8"?>
<ds:datastoreItem xmlns:ds="http://schemas.openxmlformats.org/officeDocument/2006/customXml" ds:itemID="{437F7E88-1A2B-4152-9F57-68D23E92E104}">
  <ds:schemaRefs>
    <ds:schemaRef ds:uri="http://schemas.openxmlformats.org/officeDocument/2006/bibliography"/>
  </ds:schemaRefs>
</ds:datastoreItem>
</file>

<file path=customXml/itemProps8.xml><?xml version="1.0" encoding="utf-8"?>
<ds:datastoreItem xmlns:ds="http://schemas.openxmlformats.org/officeDocument/2006/customXml" ds:itemID="{F796CF19-577A-4CD7-B7C7-D57213BD3A08}">
  <ds:schemaRefs>
    <ds:schemaRef ds:uri="http://schemas.openxmlformats.org/officeDocument/2006/bibliography"/>
  </ds:schemaRefs>
</ds:datastoreItem>
</file>

<file path=customXml/itemProps9.xml><?xml version="1.0" encoding="utf-8"?>
<ds:datastoreItem xmlns:ds="http://schemas.openxmlformats.org/officeDocument/2006/customXml" ds:itemID="{A1F7EC8F-9C67-4B73-8862-B128E99D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3466</Words>
  <Characters>24202</Characters>
  <Application>Microsoft Office Word</Application>
  <DocSecurity>0</DocSecurity>
  <Lines>201</Lines>
  <Paragraphs>55</Paragraphs>
  <ScaleCrop>false</ScaleCrop>
  <HeadingPairs>
    <vt:vector size="2" baseType="variant">
      <vt:variant>
        <vt:lpstr>Название</vt:lpstr>
      </vt:variant>
      <vt:variant>
        <vt:i4>1</vt:i4>
      </vt:variant>
    </vt:vector>
  </HeadingPairs>
  <TitlesOfParts>
    <vt:vector size="1" baseType="lpstr">
      <vt:lpstr>Договор  № 102/ДГ</vt:lpstr>
    </vt:vector>
  </TitlesOfParts>
  <Company>finmarket</Company>
  <LinksUpToDate>false</LinksUpToDate>
  <CharactersWithSpaces>27613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102/ДГ</dc:title>
  <dc:creator>zolotarev</dc:creator>
  <cp:lastModifiedBy>Starodubtseva Svetlana</cp:lastModifiedBy>
  <cp:revision>7</cp:revision>
  <cp:lastPrinted>2019-06-04T12:51:00Z</cp:lastPrinted>
  <dcterms:created xsi:type="dcterms:W3CDTF">2023-01-17T07:20:00Z</dcterms:created>
  <dcterms:modified xsi:type="dcterms:W3CDTF">2023-01-25T07:37:00Z</dcterms:modified>
</cp:coreProperties>
</file>